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4753A" w14:textId="58CA844E" w:rsidR="0057330A" w:rsidRPr="00A072F5" w:rsidRDefault="0057330A" w:rsidP="0057330A">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58241" behindDoc="0" locked="0" layoutInCell="1" allowOverlap="1" wp14:anchorId="0FF824E1" wp14:editId="3DAB75A0">
            <wp:simplePos x="0" y="0"/>
            <wp:positionH relativeFrom="page">
              <wp:posOffset>632561</wp:posOffset>
            </wp:positionH>
            <wp:positionV relativeFrom="paragraph">
              <wp:posOffset>59830</wp:posOffset>
            </wp:positionV>
            <wp:extent cx="1239520" cy="537845"/>
            <wp:effectExtent l="0" t="0" r="0" b="0"/>
            <wp:wrapNone/>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Pr="00A072F5">
        <w:rPr>
          <w:w w:val="115"/>
          <w:u w:val="thick"/>
          <w:lang w:val="en-GB"/>
        </w:rPr>
        <w:t>ISO/IEC JTC 1/SC</w:t>
      </w:r>
      <w:r w:rsidRPr="00A072F5">
        <w:rPr>
          <w:spacing w:val="-25"/>
          <w:w w:val="115"/>
          <w:u w:val="thick"/>
          <w:lang w:val="en-GB"/>
        </w:rPr>
        <w:t xml:space="preserve"> </w:t>
      </w:r>
      <w:r w:rsidRPr="00A072F5">
        <w:rPr>
          <w:w w:val="115"/>
          <w:u w:val="thick"/>
          <w:lang w:val="en-GB"/>
        </w:rPr>
        <w:t>29/WG</w:t>
      </w:r>
      <w:r w:rsidRPr="00A072F5">
        <w:rPr>
          <w:spacing w:val="-9"/>
          <w:w w:val="115"/>
          <w:u w:val="thick"/>
          <w:lang w:val="en-GB"/>
        </w:rPr>
        <w:t xml:space="preserve"> </w:t>
      </w:r>
      <w:r w:rsidRPr="00A072F5">
        <w:rPr>
          <w:w w:val="115"/>
          <w:u w:val="thick"/>
          <w:lang w:val="en-GB"/>
        </w:rPr>
        <w:t xml:space="preserve">3 </w:t>
      </w:r>
      <w:r w:rsidR="001256D0" w:rsidRPr="00A072F5">
        <w:rPr>
          <w:w w:val="115"/>
          <w:sz w:val="44"/>
          <w:u w:val="thick"/>
          <w:lang w:val="en-GB"/>
        </w:rPr>
        <w:t>N</w:t>
      </w:r>
      <w:r w:rsidR="001256D0">
        <w:rPr>
          <w:w w:val="115"/>
          <w:sz w:val="44"/>
          <w:u w:val="thick"/>
          <w:lang w:val="en-GB"/>
        </w:rPr>
        <w:t>00</w:t>
      </w:r>
      <w:r w:rsidR="001256D0">
        <w:rPr>
          <w:w w:val="115"/>
          <w:sz w:val="44"/>
          <w:u w:val="thick"/>
          <w:lang w:val="en-GB"/>
        </w:rPr>
        <w:t>848</w:t>
      </w:r>
    </w:p>
    <w:p w14:paraId="43D2034B" w14:textId="77777777" w:rsidR="0057330A" w:rsidRPr="00A072F5" w:rsidRDefault="0057330A" w:rsidP="0057330A">
      <w:pPr>
        <w:rPr>
          <w:b/>
          <w:sz w:val="20"/>
          <w:lang w:val="en-GB"/>
        </w:rPr>
      </w:pPr>
    </w:p>
    <w:p w14:paraId="6AD52A30" w14:textId="77777777" w:rsidR="0057330A" w:rsidRPr="00A072F5" w:rsidRDefault="0057330A" w:rsidP="0057330A">
      <w:pPr>
        <w:rPr>
          <w:b/>
          <w:sz w:val="20"/>
          <w:lang w:val="en-GB"/>
        </w:rPr>
      </w:pPr>
    </w:p>
    <w:p w14:paraId="0EC05A64" w14:textId="77777777" w:rsidR="0057330A" w:rsidRPr="00A072F5" w:rsidRDefault="0057330A" w:rsidP="0057330A">
      <w:pPr>
        <w:spacing w:before="3"/>
        <w:rPr>
          <w:b/>
          <w:sz w:val="23"/>
          <w:lang w:val="en-GB"/>
        </w:rPr>
      </w:pPr>
      <w:r w:rsidRPr="00A072F5">
        <w:rPr>
          <w:noProof/>
          <w:lang w:val="en-GB"/>
        </w:rPr>
        <mc:AlternateContent>
          <mc:Choice Requires="wps">
            <w:drawing>
              <wp:anchor distT="0" distB="0" distL="0" distR="0" simplePos="0" relativeHeight="251658240" behindDoc="1" locked="0" layoutInCell="1" allowOverlap="1" wp14:anchorId="75CC4334" wp14:editId="383B180E">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5BF05B0" w14:textId="77777777" w:rsidR="0057330A" w:rsidRPr="004F5473" w:rsidRDefault="0057330A" w:rsidP="0057330A">
                            <w:pPr>
                              <w:spacing w:before="107"/>
                              <w:ind w:left="2916" w:right="2896"/>
                              <w:jc w:val="center"/>
                              <w:rPr>
                                <w:b/>
                                <w:sz w:val="23"/>
                              </w:rPr>
                            </w:pPr>
                            <w:r w:rsidRPr="004F5473">
                              <w:rPr>
                                <w:b/>
                                <w:w w:val="115"/>
                                <w:sz w:val="23"/>
                              </w:rPr>
                              <w:t>ISO/IEC JTC 1/SC 29/WG 3</w:t>
                            </w:r>
                          </w:p>
                          <w:p w14:paraId="2C49E504" w14:textId="77777777" w:rsidR="0057330A" w:rsidRDefault="0057330A" w:rsidP="0057330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CC4334"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25BF05B0" w14:textId="77777777" w:rsidR="0057330A" w:rsidRPr="004F5473" w:rsidRDefault="0057330A" w:rsidP="0057330A">
                      <w:pPr>
                        <w:spacing w:before="107"/>
                        <w:ind w:left="2916" w:right="2896"/>
                        <w:jc w:val="center"/>
                        <w:rPr>
                          <w:b/>
                          <w:sz w:val="23"/>
                        </w:rPr>
                      </w:pPr>
                      <w:r w:rsidRPr="004F5473">
                        <w:rPr>
                          <w:b/>
                          <w:w w:val="115"/>
                          <w:sz w:val="23"/>
                        </w:rPr>
                        <w:t>ISO/IEC JTC 1/SC 29/WG 3</w:t>
                      </w:r>
                    </w:p>
                    <w:p w14:paraId="2C49E504" w14:textId="77777777" w:rsidR="0057330A" w:rsidRDefault="0057330A" w:rsidP="0057330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045877FD" w14:textId="77777777" w:rsidR="0057330A" w:rsidRPr="00A072F5" w:rsidRDefault="0057330A" w:rsidP="0057330A">
      <w:pPr>
        <w:rPr>
          <w:b/>
          <w:sz w:val="20"/>
          <w:lang w:val="en-GB"/>
        </w:rPr>
      </w:pPr>
    </w:p>
    <w:p w14:paraId="50FFC73A" w14:textId="77777777" w:rsidR="0057330A" w:rsidRPr="00A072F5" w:rsidRDefault="0057330A" w:rsidP="0057330A">
      <w:pPr>
        <w:rPr>
          <w:b/>
          <w:sz w:val="21"/>
          <w:lang w:val="en-GB"/>
        </w:rPr>
      </w:pPr>
    </w:p>
    <w:p w14:paraId="7F8ADD40" w14:textId="77777777" w:rsidR="0057330A" w:rsidRPr="00A072F5" w:rsidRDefault="0057330A" w:rsidP="0057330A">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Pr="00A072F5">
        <w:rPr>
          <w:w w:val="120"/>
          <w:sz w:val="24"/>
          <w:lang w:val="en-GB"/>
        </w:rPr>
        <w:t>Output Document</w:t>
      </w:r>
    </w:p>
    <w:p w14:paraId="0D56D0A5" w14:textId="77777777" w:rsidR="0057330A" w:rsidRPr="00A072F5" w:rsidRDefault="0057330A" w:rsidP="0057330A">
      <w:pPr>
        <w:spacing w:before="1"/>
        <w:rPr>
          <w:sz w:val="36"/>
          <w:lang w:val="en-GB"/>
        </w:rPr>
      </w:pPr>
    </w:p>
    <w:p w14:paraId="568F0F19" w14:textId="63EF2977" w:rsidR="0057330A" w:rsidRPr="00A072F5" w:rsidRDefault="0057330A" w:rsidP="0057330A">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6E6D73">
        <w:rPr>
          <w:bCs/>
          <w:w w:val="120"/>
          <w:lang w:val="en-GB"/>
        </w:rPr>
        <w:t>Procedures for test scenarios and reference software development for MPEG-I Scene Description</w:t>
      </w:r>
    </w:p>
    <w:p w14:paraId="49432506" w14:textId="77777777" w:rsidR="0057330A" w:rsidRPr="00A072F5" w:rsidRDefault="0057330A" w:rsidP="0057330A">
      <w:pPr>
        <w:spacing w:before="6"/>
        <w:rPr>
          <w:sz w:val="34"/>
          <w:lang w:val="en-GB"/>
        </w:rPr>
      </w:pPr>
    </w:p>
    <w:p w14:paraId="2FF02315" w14:textId="77777777" w:rsidR="0057330A" w:rsidRPr="00A072F5" w:rsidRDefault="0057330A" w:rsidP="0057330A">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Pr="00A072F5">
        <w:rPr>
          <w:bCs/>
          <w:w w:val="120"/>
          <w:lang w:val="en-GB"/>
        </w:rPr>
        <w:t>Approved</w:t>
      </w:r>
    </w:p>
    <w:p w14:paraId="2A7EB68B" w14:textId="77777777" w:rsidR="0057330A" w:rsidRPr="004F5473" w:rsidRDefault="0057330A" w:rsidP="0057330A">
      <w:pPr>
        <w:pStyle w:val="BodyText"/>
        <w:tabs>
          <w:tab w:val="left" w:pos="3099"/>
        </w:tabs>
        <w:spacing w:line="254" w:lineRule="auto"/>
        <w:ind w:left="3099" w:right="214" w:hanging="2996"/>
      </w:pPr>
    </w:p>
    <w:p w14:paraId="5A2DCB23" w14:textId="77777777" w:rsidR="0057330A" w:rsidRPr="004F5473" w:rsidRDefault="0057330A" w:rsidP="0057330A">
      <w:pPr>
        <w:tabs>
          <w:tab w:val="left" w:pos="3099"/>
        </w:tabs>
        <w:ind w:left="104"/>
        <w:rPr>
          <w:b/>
          <w:w w:val="125"/>
          <w:sz w:val="24"/>
        </w:rPr>
      </w:pPr>
    </w:p>
    <w:p w14:paraId="29D6D2FC" w14:textId="4354A2D6" w:rsidR="0057330A" w:rsidRPr="004F5473" w:rsidRDefault="0057330A" w:rsidP="0057330A">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00F3302A">
        <w:rPr>
          <w:w w:val="125"/>
          <w:sz w:val="24"/>
        </w:rPr>
        <w:t>2023-0</w:t>
      </w:r>
      <w:r w:rsidR="006729BD">
        <w:rPr>
          <w:w w:val="125"/>
          <w:sz w:val="24"/>
        </w:rPr>
        <w:t>5</w:t>
      </w:r>
      <w:r w:rsidR="00F3302A">
        <w:rPr>
          <w:w w:val="125"/>
          <w:sz w:val="24"/>
        </w:rPr>
        <w:t>-</w:t>
      </w:r>
      <w:r w:rsidR="006729BD">
        <w:rPr>
          <w:w w:val="125"/>
          <w:sz w:val="24"/>
        </w:rPr>
        <w:t>19</w:t>
      </w:r>
    </w:p>
    <w:p w14:paraId="3168DC26" w14:textId="77777777" w:rsidR="0057330A" w:rsidRPr="004F5473" w:rsidRDefault="0057330A" w:rsidP="0057330A">
      <w:pPr>
        <w:spacing w:before="1"/>
        <w:rPr>
          <w:sz w:val="36"/>
        </w:rPr>
      </w:pPr>
    </w:p>
    <w:p w14:paraId="1ED2660A" w14:textId="77777777" w:rsidR="0057330A" w:rsidRPr="004F5473" w:rsidRDefault="0057330A" w:rsidP="0057330A">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Pr="004F5473">
        <w:rPr>
          <w:w w:val="110"/>
          <w:sz w:val="24"/>
        </w:rPr>
        <w:t>3</w:t>
      </w:r>
    </w:p>
    <w:p w14:paraId="08A14502" w14:textId="77777777" w:rsidR="0057330A" w:rsidRPr="004F5473" w:rsidRDefault="0057330A" w:rsidP="0057330A">
      <w:pPr>
        <w:spacing w:before="1"/>
        <w:rPr>
          <w:sz w:val="36"/>
        </w:rPr>
      </w:pPr>
    </w:p>
    <w:p w14:paraId="2DE11A1F" w14:textId="3DB7EC81" w:rsidR="0057330A" w:rsidRPr="004F5473" w:rsidRDefault="0057330A" w:rsidP="0057330A">
      <w:bookmarkStart w:id="0" w:name="_Toc99959950"/>
      <w:r>
        <w:rPr>
          <w:b/>
          <w:bCs/>
          <w:w w:val="115"/>
          <w:sz w:val="24"/>
        </w:rPr>
        <w:t xml:space="preserve"> </w:t>
      </w:r>
      <w:r w:rsidRPr="00977149">
        <w:rPr>
          <w:b/>
          <w:bCs/>
          <w:w w:val="115"/>
          <w:sz w:val="24"/>
        </w:rPr>
        <w:t>Expected</w:t>
      </w:r>
      <w:r w:rsidRPr="00977149">
        <w:rPr>
          <w:b/>
          <w:bCs/>
          <w:spacing w:val="42"/>
          <w:w w:val="115"/>
          <w:sz w:val="24"/>
        </w:rPr>
        <w:t xml:space="preserve"> </w:t>
      </w:r>
      <w:r w:rsidRPr="00977149">
        <w:rPr>
          <w:b/>
          <w:bCs/>
          <w:w w:val="115"/>
          <w:sz w:val="24"/>
        </w:rPr>
        <w:t>action:</w:t>
      </w:r>
      <w:r w:rsidRPr="004F5473">
        <w:rPr>
          <w:w w:val="115"/>
        </w:rPr>
        <w:tab/>
      </w:r>
      <w:r>
        <w:rPr>
          <w:w w:val="115"/>
        </w:rPr>
        <w:t xml:space="preserve">    </w:t>
      </w:r>
      <w:r>
        <w:rPr>
          <w:w w:val="115"/>
        </w:rPr>
        <w:tab/>
        <w:t xml:space="preserve">    </w:t>
      </w:r>
      <w:r w:rsidRPr="004F5473">
        <w:rPr>
          <w:w w:val="115"/>
        </w:rPr>
        <w:t>ACT</w:t>
      </w:r>
      <w:bookmarkEnd w:id="0"/>
    </w:p>
    <w:p w14:paraId="2FB3DA2D" w14:textId="59B79594" w:rsidR="0057330A" w:rsidRPr="004F5473" w:rsidRDefault="0057330A" w:rsidP="0057330A">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006E6D73">
        <w:rPr>
          <w:b/>
          <w:w w:val="120"/>
        </w:rPr>
        <w:tab/>
      </w:r>
      <w:r w:rsidR="00F3302A">
        <w:rPr>
          <w:w w:val="120"/>
          <w:sz w:val="24"/>
        </w:rPr>
        <w:t>2023-</w:t>
      </w:r>
      <w:r w:rsidR="006729BD">
        <w:rPr>
          <w:w w:val="120"/>
          <w:sz w:val="24"/>
        </w:rPr>
        <w:t>05</w:t>
      </w:r>
      <w:r w:rsidR="00F3302A">
        <w:rPr>
          <w:w w:val="120"/>
          <w:sz w:val="24"/>
        </w:rPr>
        <w:t>-</w:t>
      </w:r>
      <w:r w:rsidR="006729BD">
        <w:rPr>
          <w:w w:val="120"/>
          <w:sz w:val="24"/>
        </w:rPr>
        <w:t>19</w:t>
      </w:r>
    </w:p>
    <w:p w14:paraId="21C5ABB1" w14:textId="77777777" w:rsidR="0057330A" w:rsidRPr="00A072F5" w:rsidRDefault="0057330A" w:rsidP="0057330A">
      <w:pPr>
        <w:spacing w:before="1"/>
        <w:rPr>
          <w:sz w:val="36"/>
          <w:lang w:val="en-GB"/>
        </w:rPr>
      </w:pPr>
    </w:p>
    <w:p w14:paraId="375879BF" w14:textId="523CEF40" w:rsidR="0057330A" w:rsidRPr="00A072F5" w:rsidRDefault="0057330A" w:rsidP="0057330A">
      <w:pPr>
        <w:tabs>
          <w:tab w:val="left" w:pos="3099"/>
        </w:tabs>
        <w:ind w:left="104"/>
        <w:rPr>
          <w:sz w:val="24"/>
          <w:lang w:val="en-GB"/>
        </w:rPr>
      </w:pPr>
      <w:r w:rsidRPr="00A072F5">
        <w:rPr>
          <w:b/>
          <w:w w:val="120"/>
          <w:sz w:val="24"/>
          <w:lang w:val="en-GB"/>
        </w:rPr>
        <w:t>No.</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pages:</w:t>
      </w:r>
      <w:r w:rsidRPr="00A072F5">
        <w:rPr>
          <w:b/>
          <w:w w:val="120"/>
          <w:sz w:val="24"/>
          <w:lang w:val="en-GB"/>
        </w:rPr>
        <w:tab/>
      </w:r>
      <w:r w:rsidR="006729BD">
        <w:rPr>
          <w:w w:val="120"/>
          <w:sz w:val="24"/>
          <w:lang w:val="en-GB"/>
        </w:rPr>
        <w:t>10</w:t>
      </w:r>
      <w:r w:rsidR="006729BD" w:rsidRPr="00A072F5">
        <w:rPr>
          <w:w w:val="120"/>
          <w:sz w:val="24"/>
          <w:lang w:val="en-GB"/>
        </w:rPr>
        <w:t xml:space="preserve"> </w:t>
      </w:r>
      <w:r w:rsidRPr="00A072F5">
        <w:rPr>
          <w:w w:val="120"/>
          <w:sz w:val="24"/>
          <w:lang w:val="en-GB"/>
        </w:rPr>
        <w:t>(with cover</w:t>
      </w:r>
      <w:r w:rsidRPr="00A072F5">
        <w:rPr>
          <w:spacing w:val="-10"/>
          <w:w w:val="120"/>
          <w:sz w:val="24"/>
          <w:lang w:val="en-GB"/>
        </w:rPr>
        <w:t xml:space="preserve"> </w:t>
      </w:r>
      <w:r w:rsidRPr="00A072F5">
        <w:rPr>
          <w:w w:val="120"/>
          <w:sz w:val="24"/>
          <w:lang w:val="en-GB"/>
        </w:rPr>
        <w:t>page)</w:t>
      </w:r>
    </w:p>
    <w:p w14:paraId="5843630F" w14:textId="77777777" w:rsidR="0057330A" w:rsidRPr="00A072F5" w:rsidRDefault="0057330A" w:rsidP="0057330A">
      <w:pPr>
        <w:spacing w:before="1"/>
        <w:rPr>
          <w:sz w:val="36"/>
          <w:lang w:val="en-GB"/>
        </w:rPr>
      </w:pPr>
    </w:p>
    <w:p w14:paraId="2C3C2C03" w14:textId="77777777" w:rsidR="0057330A" w:rsidRPr="00A072F5" w:rsidRDefault="0057330A" w:rsidP="0057330A">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Pr="00A072F5">
        <w:rPr>
          <w:w w:val="120"/>
          <w:sz w:val="24"/>
          <w:lang w:val="en-GB"/>
        </w:rPr>
        <w:t>young.L@samsung.com</w:t>
      </w:r>
    </w:p>
    <w:p w14:paraId="1B7148B5" w14:textId="77777777" w:rsidR="0057330A" w:rsidRPr="00A072F5" w:rsidRDefault="0057330A" w:rsidP="0057330A">
      <w:pPr>
        <w:spacing w:before="1"/>
        <w:rPr>
          <w:b/>
          <w:sz w:val="36"/>
          <w:lang w:val="en-GB"/>
        </w:rPr>
      </w:pPr>
    </w:p>
    <w:p w14:paraId="63FF0485" w14:textId="77777777" w:rsidR="0057330A" w:rsidRPr="00A072F5" w:rsidRDefault="0057330A" w:rsidP="0057330A">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Pr="00A072F5">
        <w:rPr>
          <w:b/>
          <w:w w:val="120"/>
          <w:lang w:val="en-GB"/>
        </w:rPr>
        <w:tab/>
      </w:r>
      <w:hyperlink r:id="rId12" w:history="1">
        <w:r w:rsidRPr="00A072F5">
          <w:rPr>
            <w:rStyle w:val="Hyperlink"/>
            <w:w w:val="120"/>
            <w:lang w:val="en-GB"/>
          </w:rPr>
          <w:t>https://isotc.iso.org/livelink/livelink/open/jtc1sc29wg3</w:t>
        </w:r>
      </w:hyperlink>
    </w:p>
    <w:p w14:paraId="495D4812" w14:textId="77777777" w:rsidR="0057330A" w:rsidRPr="00A072F5" w:rsidRDefault="0057330A" w:rsidP="0057330A">
      <w:pPr>
        <w:tabs>
          <w:tab w:val="left" w:pos="3099"/>
        </w:tabs>
        <w:ind w:left="104"/>
        <w:rPr>
          <w:color w:val="0000EE"/>
          <w:w w:val="120"/>
          <w:sz w:val="24"/>
          <w:u w:val="single" w:color="0000EE"/>
          <w:lang w:val="en-GB"/>
        </w:rPr>
      </w:pPr>
    </w:p>
    <w:p w14:paraId="1AA2A7A5" w14:textId="77777777" w:rsidR="0057330A" w:rsidRPr="00A072F5" w:rsidRDefault="0057330A" w:rsidP="0057330A">
      <w:pPr>
        <w:tabs>
          <w:tab w:val="left" w:pos="3099"/>
        </w:tabs>
        <w:ind w:left="104"/>
        <w:rPr>
          <w:color w:val="0000EE"/>
          <w:w w:val="120"/>
          <w:sz w:val="24"/>
          <w:u w:val="single" w:color="0000EE"/>
          <w:lang w:val="en-GB"/>
        </w:rPr>
      </w:pPr>
    </w:p>
    <w:p w14:paraId="6D0614E5" w14:textId="77777777" w:rsidR="0057330A" w:rsidRPr="00A072F5" w:rsidRDefault="0057330A" w:rsidP="0057330A">
      <w:pPr>
        <w:tabs>
          <w:tab w:val="left" w:pos="3099"/>
        </w:tabs>
        <w:ind w:left="104"/>
        <w:rPr>
          <w:color w:val="0000EE"/>
          <w:w w:val="120"/>
          <w:sz w:val="24"/>
          <w:u w:val="single" w:color="0000EE"/>
          <w:lang w:val="en-GB"/>
        </w:rPr>
      </w:pPr>
    </w:p>
    <w:p w14:paraId="1D5C78A0" w14:textId="77777777" w:rsidR="0057330A" w:rsidRPr="00A072F5" w:rsidRDefault="0057330A" w:rsidP="0057330A">
      <w:pPr>
        <w:tabs>
          <w:tab w:val="left" w:pos="3099"/>
        </w:tabs>
        <w:ind w:left="104"/>
        <w:rPr>
          <w:color w:val="0000EE"/>
          <w:w w:val="120"/>
          <w:sz w:val="24"/>
          <w:u w:val="single" w:color="0000EE"/>
          <w:lang w:val="en-GB"/>
        </w:rPr>
      </w:pPr>
    </w:p>
    <w:p w14:paraId="7F8C4719" w14:textId="77777777" w:rsidR="0057330A" w:rsidRPr="00A072F5" w:rsidRDefault="0057330A" w:rsidP="0057330A">
      <w:pPr>
        <w:tabs>
          <w:tab w:val="left" w:pos="3099"/>
        </w:tabs>
        <w:ind w:left="104"/>
        <w:rPr>
          <w:color w:val="0000EE"/>
          <w:w w:val="120"/>
          <w:sz w:val="24"/>
          <w:u w:val="single" w:color="0000EE"/>
          <w:lang w:val="en-GB"/>
        </w:rPr>
      </w:pPr>
    </w:p>
    <w:p w14:paraId="43907408" w14:textId="77777777" w:rsidR="0057330A" w:rsidRPr="00A072F5" w:rsidRDefault="0057330A" w:rsidP="0057330A">
      <w:pPr>
        <w:tabs>
          <w:tab w:val="left" w:pos="3099"/>
        </w:tabs>
        <w:ind w:left="104"/>
        <w:rPr>
          <w:color w:val="0000EE"/>
          <w:w w:val="120"/>
          <w:sz w:val="24"/>
          <w:u w:val="single" w:color="0000EE"/>
          <w:lang w:val="en-GB"/>
        </w:rPr>
      </w:pPr>
    </w:p>
    <w:p w14:paraId="17C02AC1" w14:textId="77777777" w:rsidR="0057330A" w:rsidRDefault="0057330A" w:rsidP="0057330A">
      <w:pPr>
        <w:tabs>
          <w:tab w:val="left" w:pos="3099"/>
        </w:tabs>
        <w:ind w:left="104"/>
        <w:rPr>
          <w:color w:val="0000EE"/>
          <w:w w:val="120"/>
          <w:sz w:val="24"/>
          <w:u w:val="single" w:color="0000EE"/>
        </w:rPr>
      </w:pPr>
    </w:p>
    <w:p w14:paraId="4234EB68" w14:textId="77777777" w:rsidR="0057330A" w:rsidRDefault="0057330A" w:rsidP="0057330A">
      <w:pPr>
        <w:tabs>
          <w:tab w:val="left" w:pos="3099"/>
        </w:tabs>
        <w:ind w:left="104"/>
        <w:rPr>
          <w:color w:val="0000EE"/>
          <w:w w:val="120"/>
          <w:sz w:val="24"/>
          <w:u w:val="single" w:color="0000EE"/>
        </w:rPr>
      </w:pPr>
    </w:p>
    <w:p w14:paraId="0337BE97" w14:textId="77777777" w:rsidR="0057330A" w:rsidRDefault="0057330A" w:rsidP="0057330A">
      <w:pPr>
        <w:tabs>
          <w:tab w:val="left" w:pos="3099"/>
        </w:tabs>
        <w:ind w:left="104"/>
        <w:rPr>
          <w:color w:val="0000EE"/>
          <w:w w:val="120"/>
          <w:sz w:val="24"/>
          <w:u w:val="single" w:color="0000EE"/>
        </w:rPr>
      </w:pPr>
    </w:p>
    <w:p w14:paraId="0C97571D" w14:textId="77777777" w:rsidR="0057330A" w:rsidRDefault="0057330A" w:rsidP="0057330A">
      <w:pPr>
        <w:tabs>
          <w:tab w:val="left" w:pos="3099"/>
        </w:tabs>
        <w:ind w:left="104"/>
        <w:rPr>
          <w:color w:val="0000EE"/>
          <w:w w:val="120"/>
          <w:sz w:val="24"/>
          <w:u w:val="single" w:color="0000EE"/>
        </w:rPr>
      </w:pPr>
    </w:p>
    <w:p w14:paraId="24F5A61E" w14:textId="77777777" w:rsidR="0057330A" w:rsidRDefault="0057330A" w:rsidP="0057330A">
      <w:pPr>
        <w:tabs>
          <w:tab w:val="left" w:pos="3099"/>
        </w:tabs>
        <w:ind w:left="104"/>
        <w:rPr>
          <w:color w:val="0000EE"/>
          <w:w w:val="120"/>
          <w:sz w:val="24"/>
          <w:u w:val="single" w:color="0000EE"/>
        </w:rPr>
      </w:pPr>
    </w:p>
    <w:p w14:paraId="7EF2884E" w14:textId="77777777" w:rsidR="0057330A" w:rsidRDefault="0057330A" w:rsidP="0057330A">
      <w:pPr>
        <w:tabs>
          <w:tab w:val="left" w:pos="3099"/>
        </w:tabs>
        <w:ind w:left="104"/>
        <w:rPr>
          <w:color w:val="0000EE"/>
          <w:w w:val="120"/>
          <w:sz w:val="24"/>
          <w:u w:val="single" w:color="0000EE"/>
        </w:rPr>
      </w:pPr>
    </w:p>
    <w:p w14:paraId="39640ADD" w14:textId="77777777" w:rsidR="0057330A" w:rsidRDefault="0057330A" w:rsidP="0057330A">
      <w:pPr>
        <w:tabs>
          <w:tab w:val="left" w:pos="3099"/>
        </w:tabs>
        <w:ind w:left="104"/>
        <w:rPr>
          <w:color w:val="0000EE"/>
          <w:w w:val="120"/>
          <w:sz w:val="24"/>
          <w:u w:val="single" w:color="0000EE"/>
        </w:rPr>
      </w:pPr>
    </w:p>
    <w:p w14:paraId="4E019F85" w14:textId="77777777" w:rsidR="0057330A" w:rsidRDefault="0057330A" w:rsidP="0057330A">
      <w:pPr>
        <w:tabs>
          <w:tab w:val="left" w:pos="3099"/>
        </w:tabs>
        <w:ind w:left="104"/>
        <w:rPr>
          <w:color w:val="0000EE"/>
          <w:w w:val="120"/>
          <w:sz w:val="24"/>
          <w:u w:val="single" w:color="0000EE"/>
        </w:rPr>
      </w:pPr>
    </w:p>
    <w:p w14:paraId="2F5185FD" w14:textId="77777777" w:rsidR="0057330A" w:rsidRDefault="0057330A" w:rsidP="0057330A">
      <w:pPr>
        <w:tabs>
          <w:tab w:val="left" w:pos="3099"/>
        </w:tabs>
        <w:ind w:left="104"/>
        <w:rPr>
          <w:color w:val="0000EE"/>
          <w:w w:val="120"/>
          <w:sz w:val="24"/>
          <w:u w:val="single" w:color="0000EE"/>
        </w:rPr>
      </w:pPr>
    </w:p>
    <w:p w14:paraId="658DF820" w14:textId="77777777" w:rsidR="0057330A" w:rsidRDefault="0057330A" w:rsidP="0057330A">
      <w:pPr>
        <w:tabs>
          <w:tab w:val="left" w:pos="3099"/>
        </w:tabs>
        <w:ind w:left="104"/>
        <w:rPr>
          <w:color w:val="0000EE"/>
          <w:w w:val="120"/>
          <w:sz w:val="24"/>
          <w:u w:val="single" w:color="0000EE"/>
        </w:rPr>
      </w:pPr>
    </w:p>
    <w:p w14:paraId="1274CCD4" w14:textId="77777777" w:rsidR="0057330A" w:rsidRDefault="0057330A" w:rsidP="0057330A">
      <w:pPr>
        <w:tabs>
          <w:tab w:val="left" w:pos="3099"/>
        </w:tabs>
        <w:ind w:left="104"/>
        <w:rPr>
          <w:color w:val="0000EE"/>
          <w:w w:val="120"/>
          <w:sz w:val="24"/>
          <w:u w:val="single" w:color="0000EE"/>
        </w:rPr>
      </w:pPr>
    </w:p>
    <w:p w14:paraId="25E29564" w14:textId="77777777" w:rsidR="0057330A" w:rsidRDefault="0057330A" w:rsidP="0057330A">
      <w:pPr>
        <w:tabs>
          <w:tab w:val="left" w:pos="3099"/>
        </w:tabs>
        <w:ind w:left="104"/>
        <w:rPr>
          <w:color w:val="0000EE"/>
          <w:w w:val="120"/>
          <w:sz w:val="24"/>
          <w:u w:val="single" w:color="0000EE"/>
        </w:rPr>
      </w:pPr>
    </w:p>
    <w:p w14:paraId="0089F5E6" w14:textId="77777777" w:rsidR="0057330A" w:rsidRDefault="0057330A" w:rsidP="0057330A">
      <w:pPr>
        <w:tabs>
          <w:tab w:val="left" w:pos="3099"/>
        </w:tabs>
        <w:ind w:left="104"/>
        <w:rPr>
          <w:color w:val="0000EE"/>
          <w:w w:val="120"/>
          <w:sz w:val="24"/>
          <w:u w:val="single" w:color="0000EE"/>
        </w:rPr>
      </w:pPr>
    </w:p>
    <w:p w14:paraId="47AB207E" w14:textId="77777777" w:rsidR="0057330A" w:rsidRPr="004F5473" w:rsidRDefault="0057330A" w:rsidP="0057330A">
      <w:pPr>
        <w:tabs>
          <w:tab w:val="left" w:pos="3099"/>
        </w:tabs>
        <w:rPr>
          <w:color w:val="0000EE"/>
          <w:w w:val="120"/>
          <w:sz w:val="24"/>
          <w:u w:val="single" w:color="0000EE"/>
        </w:rPr>
        <w:sectPr w:rsidR="0057330A" w:rsidRPr="004F5473" w:rsidSect="0057330A">
          <w:pgSz w:w="11900" w:h="16840"/>
          <w:pgMar w:top="540" w:right="980" w:bottom="280" w:left="1000" w:header="720" w:footer="720" w:gutter="0"/>
          <w:cols w:space="720"/>
        </w:sectPr>
      </w:pPr>
    </w:p>
    <w:p w14:paraId="0B0A5480"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lastRenderedPageBreak/>
        <w:t>INTERNATIONAL ORGANISATION FOR STANDARDISATION</w:t>
      </w:r>
    </w:p>
    <w:p w14:paraId="26585F75"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ORGANISATION INTERNATIONALE DE NORMALISATION</w:t>
      </w:r>
    </w:p>
    <w:p w14:paraId="2752E4BF"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ISO/IEC JTC 1/SC 29/WG 3</w:t>
      </w:r>
    </w:p>
    <w:p w14:paraId="321E33AD" w14:textId="77777777" w:rsidR="0057330A" w:rsidRPr="00A072F5" w:rsidRDefault="0057330A" w:rsidP="0057330A">
      <w:pPr>
        <w:jc w:val="center"/>
        <w:rPr>
          <w:rFonts w:ascii="Times New Roman" w:eastAsia="SimSun" w:hAnsi="Times New Roman" w:cs="Times New Roman"/>
          <w:b/>
          <w:sz w:val="28"/>
          <w:lang w:val="en-GB" w:eastAsia="zh-CN"/>
        </w:rPr>
      </w:pPr>
      <w:r w:rsidRPr="00A072F5">
        <w:rPr>
          <w:rFonts w:ascii="Times New Roman" w:eastAsia="SimSun" w:hAnsi="Times New Roman" w:cs="Times New Roman"/>
          <w:b/>
          <w:sz w:val="28"/>
          <w:lang w:val="en-GB" w:eastAsia="zh-CN"/>
        </w:rPr>
        <w:t>CODING OF MOVING PICTURES AND AUDIO</w:t>
      </w:r>
    </w:p>
    <w:p w14:paraId="4BB147D8" w14:textId="77777777" w:rsidR="0057330A" w:rsidRPr="00A072F5" w:rsidRDefault="0057330A" w:rsidP="0057330A">
      <w:pPr>
        <w:rPr>
          <w:rFonts w:ascii="Times New Roman" w:hAnsi="Times New Roman" w:cs="Times New Roman"/>
          <w:lang w:val="en-GB"/>
        </w:rPr>
      </w:pPr>
    </w:p>
    <w:p w14:paraId="6B1DF4B2" w14:textId="26458130" w:rsidR="0057330A" w:rsidRPr="00A072F5" w:rsidRDefault="0057330A" w:rsidP="0057330A">
      <w:pPr>
        <w:jc w:val="right"/>
        <w:rPr>
          <w:rFonts w:ascii="Times New Roman" w:eastAsia="SimSun" w:hAnsi="Times New Roman" w:cs="Times New Roman"/>
          <w:b/>
          <w:sz w:val="48"/>
          <w:lang w:val="en-GB" w:eastAsia="zh-CN"/>
        </w:rPr>
      </w:pPr>
      <w:r w:rsidRPr="00A072F5">
        <w:rPr>
          <w:rFonts w:ascii="Times New Roman" w:eastAsia="SimSun" w:hAnsi="Times New Roman" w:cs="Times New Roman"/>
          <w:b/>
          <w:sz w:val="28"/>
          <w:lang w:val="en-GB" w:eastAsia="zh-CN"/>
        </w:rPr>
        <w:t xml:space="preserve">ISO/IEC JTC 1/SC 29/WG 3 </w:t>
      </w:r>
      <w:r w:rsidRPr="00A072F5">
        <w:rPr>
          <w:rFonts w:ascii="Times New Roman" w:eastAsia="SimSun" w:hAnsi="Times New Roman" w:cs="Times New Roman"/>
          <w:b/>
          <w:sz w:val="48"/>
          <w:lang w:val="en-GB" w:eastAsia="zh-CN"/>
        </w:rPr>
        <w:t>N</w:t>
      </w:r>
      <w:r w:rsidRPr="00A072F5">
        <w:rPr>
          <w:rFonts w:ascii="Times New Roman" w:hAnsi="Times New Roman" w:cs="Times New Roman"/>
          <w:lang w:val="en-GB"/>
        </w:rPr>
        <w:t xml:space="preserve"> </w:t>
      </w:r>
      <w:r w:rsidRPr="006F09AC">
        <w:rPr>
          <w:rFonts w:ascii="Times New Roman" w:eastAsia="SimSun" w:hAnsi="Times New Roman" w:cs="Times New Roman"/>
          <w:b/>
          <w:sz w:val="48"/>
          <w:lang w:val="en-GB" w:eastAsia="zh-CN"/>
        </w:rPr>
        <w:t>00</w:t>
      </w:r>
      <w:r w:rsidR="00180665" w:rsidRPr="00180665">
        <w:t xml:space="preserve"> </w:t>
      </w:r>
      <w:r w:rsidR="00180665" w:rsidRPr="00180665">
        <w:rPr>
          <w:rFonts w:ascii="Times New Roman" w:eastAsia="SimSun" w:hAnsi="Times New Roman" w:cs="Times New Roman"/>
          <w:b/>
          <w:sz w:val="48"/>
          <w:lang w:val="en-GB" w:eastAsia="zh-CN"/>
        </w:rPr>
        <w:t>848</w:t>
      </w:r>
    </w:p>
    <w:p w14:paraId="77413896" w14:textId="1976B3A0" w:rsidR="0057330A" w:rsidRDefault="00180665" w:rsidP="0057330A">
      <w:pPr>
        <w:jc w:val="right"/>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Antalya, Türkiye</w:t>
      </w:r>
      <w:r w:rsidRPr="00A072F5">
        <w:rPr>
          <w:rFonts w:ascii="Times New Roman" w:eastAsia="SimSun" w:hAnsi="Times New Roman" w:cs="Times New Roman"/>
          <w:b/>
          <w:sz w:val="28"/>
          <w:lang w:val="en-GB" w:eastAsia="zh-CN"/>
        </w:rPr>
        <w:t xml:space="preserve"> </w:t>
      </w:r>
      <w:r w:rsidR="0057330A" w:rsidRPr="00A072F5">
        <w:rPr>
          <w:rFonts w:ascii="Times New Roman" w:eastAsia="SimSun" w:hAnsi="Times New Roman" w:cs="Times New Roman"/>
          <w:b/>
          <w:sz w:val="28"/>
          <w:lang w:val="en-GB" w:eastAsia="zh-CN"/>
        </w:rPr>
        <w:t xml:space="preserve">– </w:t>
      </w:r>
      <w:r>
        <w:rPr>
          <w:rFonts w:ascii="Times New Roman" w:eastAsia="SimSun" w:hAnsi="Times New Roman" w:cs="Times New Roman"/>
          <w:b/>
          <w:sz w:val="28"/>
          <w:lang w:val="en-GB" w:eastAsia="zh-CN"/>
        </w:rPr>
        <w:t>April</w:t>
      </w:r>
      <w:r w:rsidR="0057330A">
        <w:rPr>
          <w:rFonts w:ascii="Times New Roman" w:eastAsia="SimSun" w:hAnsi="Times New Roman" w:cs="Times New Roman"/>
          <w:b/>
          <w:sz w:val="28"/>
          <w:lang w:val="en-GB" w:eastAsia="zh-CN"/>
        </w:rPr>
        <w:t xml:space="preserve"> 202</w:t>
      </w:r>
      <w:r w:rsidR="00BF1DDA">
        <w:rPr>
          <w:rFonts w:ascii="Times New Roman" w:eastAsia="SimSun" w:hAnsi="Times New Roman" w:cs="Times New Roman"/>
          <w:b/>
          <w:sz w:val="28"/>
          <w:lang w:val="en-GB" w:eastAsia="zh-CN"/>
        </w:rPr>
        <w:t>3</w:t>
      </w:r>
    </w:p>
    <w:p w14:paraId="1C24D04D" w14:textId="77777777" w:rsidR="0057330A" w:rsidRDefault="0057330A" w:rsidP="0057330A">
      <w:pPr>
        <w:jc w:val="right"/>
        <w:rPr>
          <w:rFonts w:ascii="Times New Roman" w:eastAsia="SimSun" w:hAnsi="Times New Roman" w:cs="Times New Roman"/>
          <w:b/>
          <w:sz w:val="28"/>
          <w:lang w:val="en-GB" w:eastAsia="zh-CN"/>
        </w:rPr>
      </w:pPr>
    </w:p>
    <w:tbl>
      <w:tblPr>
        <w:tblW w:w="10169" w:type="dxa"/>
        <w:tblLook w:val="01E0" w:firstRow="1" w:lastRow="1" w:firstColumn="1" w:lastColumn="1" w:noHBand="0" w:noVBand="0"/>
      </w:tblPr>
      <w:tblGrid>
        <w:gridCol w:w="1890"/>
        <w:gridCol w:w="8279"/>
      </w:tblGrid>
      <w:tr w:rsidR="0057330A" w:rsidRPr="000225B6" w14:paraId="2CF2CC7B" w14:textId="77777777" w:rsidTr="00A5568E">
        <w:tc>
          <w:tcPr>
            <w:tcW w:w="1890" w:type="dxa"/>
            <w:hideMark/>
          </w:tcPr>
          <w:p w14:paraId="4B57CC8D"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Title</w:t>
            </w:r>
          </w:p>
        </w:tc>
        <w:tc>
          <w:tcPr>
            <w:tcW w:w="8279" w:type="dxa"/>
            <w:hideMark/>
          </w:tcPr>
          <w:p w14:paraId="024F0801" w14:textId="20370613" w:rsidR="0057330A" w:rsidRPr="000225B6" w:rsidRDefault="00052449" w:rsidP="00A5568E">
            <w:pPr>
              <w:suppressAutoHyphens/>
              <w:rPr>
                <w:rFonts w:ascii="Times New Roman" w:hAnsi="Times New Roman" w:cs="Times New Roman"/>
                <w:b/>
                <w:sz w:val="24"/>
                <w:highlight w:val="yellow"/>
                <w:lang w:val="en-GB"/>
              </w:rPr>
            </w:pPr>
            <w:r w:rsidRPr="00052449">
              <w:rPr>
                <w:b/>
                <w:bCs/>
                <w:w w:val="120"/>
                <w:lang w:val="en-GB"/>
              </w:rPr>
              <w:t>Procedures for test scenarios and reference software development for MPEG-I Scene Description</w:t>
            </w:r>
          </w:p>
        </w:tc>
      </w:tr>
      <w:tr w:rsidR="0057330A" w14:paraId="0E56F20B" w14:textId="77777777" w:rsidTr="00A5568E">
        <w:tc>
          <w:tcPr>
            <w:tcW w:w="1890" w:type="dxa"/>
            <w:hideMark/>
          </w:tcPr>
          <w:p w14:paraId="799B546A"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Source</w:t>
            </w:r>
          </w:p>
        </w:tc>
        <w:tc>
          <w:tcPr>
            <w:tcW w:w="8279" w:type="dxa"/>
            <w:hideMark/>
          </w:tcPr>
          <w:p w14:paraId="57024D29"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WG 03, MPEG Systems</w:t>
            </w:r>
          </w:p>
        </w:tc>
      </w:tr>
      <w:tr w:rsidR="0057330A" w14:paraId="14B722DD" w14:textId="77777777" w:rsidTr="00A5568E">
        <w:tc>
          <w:tcPr>
            <w:tcW w:w="1890" w:type="dxa"/>
            <w:hideMark/>
          </w:tcPr>
          <w:p w14:paraId="389042CC"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Status</w:t>
            </w:r>
          </w:p>
        </w:tc>
        <w:tc>
          <w:tcPr>
            <w:tcW w:w="8279" w:type="dxa"/>
            <w:hideMark/>
          </w:tcPr>
          <w:p w14:paraId="115F6BCC"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Approved</w:t>
            </w:r>
          </w:p>
        </w:tc>
      </w:tr>
      <w:tr w:rsidR="0057330A" w14:paraId="361CEDDE" w14:textId="77777777" w:rsidTr="00A5568E">
        <w:tc>
          <w:tcPr>
            <w:tcW w:w="1890" w:type="dxa"/>
            <w:hideMark/>
          </w:tcPr>
          <w:p w14:paraId="50C14323"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Serial Number</w:t>
            </w:r>
          </w:p>
        </w:tc>
        <w:tc>
          <w:tcPr>
            <w:tcW w:w="8279" w:type="dxa"/>
            <w:hideMark/>
          </w:tcPr>
          <w:p w14:paraId="2139812A" w14:textId="79D5CDED" w:rsidR="0057330A" w:rsidRDefault="00003176" w:rsidP="00A5568E">
            <w:pPr>
              <w:suppressAutoHyphens/>
              <w:rPr>
                <w:rFonts w:ascii="Times New Roman" w:hAnsi="Times New Roman" w:cs="Times New Roman"/>
                <w:b/>
                <w:sz w:val="24"/>
                <w:lang w:val="en-GB"/>
              </w:rPr>
            </w:pPr>
            <w:r w:rsidRPr="00003176">
              <w:rPr>
                <w:rFonts w:ascii="Times New Roman" w:hAnsi="Times New Roman" w:cs="Times New Roman"/>
                <w:b/>
                <w:lang w:val="en-GB"/>
              </w:rPr>
              <w:t>22590</w:t>
            </w:r>
          </w:p>
        </w:tc>
      </w:tr>
    </w:tbl>
    <w:p w14:paraId="0EDE2DAD" w14:textId="77777777" w:rsidR="0057330A" w:rsidRPr="00A072F5" w:rsidRDefault="0057330A" w:rsidP="0057330A">
      <w:pPr>
        <w:jc w:val="right"/>
        <w:rPr>
          <w:rFonts w:ascii="Times New Roman" w:eastAsia="SimSun" w:hAnsi="Times New Roman" w:cs="Times New Roman"/>
          <w:b/>
          <w:sz w:val="28"/>
          <w:lang w:val="en-GB" w:eastAsia="zh-CN"/>
        </w:rPr>
      </w:pPr>
    </w:p>
    <w:p w14:paraId="7C8AF905" w14:textId="77777777" w:rsidR="0057330A" w:rsidRPr="00A072F5" w:rsidRDefault="0057330A" w:rsidP="0057330A">
      <w:pPr>
        <w:rPr>
          <w:rFonts w:ascii="Times New Roman" w:eastAsia="SimSun" w:hAnsi="Times New Roman" w:cs="Times New Roman"/>
          <w:b/>
          <w:sz w:val="28"/>
          <w:lang w:val="en-GB" w:eastAsia="zh-CN"/>
        </w:rPr>
      </w:pPr>
    </w:p>
    <w:p w14:paraId="7A803757" w14:textId="77777777" w:rsidR="0057330A" w:rsidRDefault="0057330A" w:rsidP="0057330A">
      <w:pPr>
        <w:jc w:val="right"/>
        <w:rPr>
          <w:rFonts w:ascii="Times New Roman" w:eastAsia="SimSun" w:hAnsi="Times New Roman" w:cs="Times New Roman"/>
          <w:b/>
          <w:sz w:val="28"/>
          <w:lang w:val="en-GB" w:eastAsia="zh-CN"/>
        </w:rPr>
      </w:pPr>
    </w:p>
    <w:p w14:paraId="23D7EEA2" w14:textId="77777777" w:rsidR="0057330A" w:rsidRDefault="0057330A" w:rsidP="0057330A">
      <w:pPr>
        <w:jc w:val="right"/>
        <w:rPr>
          <w:rFonts w:ascii="Times New Roman" w:eastAsia="SimSun" w:hAnsi="Times New Roman" w:cs="Times New Roman"/>
          <w:b/>
          <w:sz w:val="28"/>
          <w:lang w:val="en-GB" w:eastAsia="zh-CN"/>
        </w:rPr>
      </w:pPr>
    </w:p>
    <w:p w14:paraId="2DEA713A" w14:textId="77777777" w:rsidR="0057330A" w:rsidRDefault="0057330A" w:rsidP="0057330A">
      <w:pPr>
        <w:jc w:val="right"/>
        <w:rPr>
          <w:rFonts w:ascii="Times New Roman" w:eastAsia="SimSun" w:hAnsi="Times New Roman" w:cs="Times New Roman"/>
          <w:b/>
          <w:sz w:val="28"/>
          <w:lang w:val="en-GB" w:eastAsia="zh-CN"/>
        </w:rPr>
      </w:pPr>
    </w:p>
    <w:p w14:paraId="160696A3" w14:textId="77777777" w:rsidR="0057330A" w:rsidRDefault="0057330A" w:rsidP="0057330A">
      <w:pPr>
        <w:jc w:val="right"/>
        <w:rPr>
          <w:rFonts w:ascii="Times New Roman" w:eastAsia="SimSun" w:hAnsi="Times New Roman" w:cs="Times New Roman"/>
          <w:b/>
          <w:sz w:val="28"/>
          <w:lang w:val="en-GB" w:eastAsia="zh-CN"/>
        </w:rPr>
      </w:pPr>
    </w:p>
    <w:p w14:paraId="15CDB985" w14:textId="77777777" w:rsidR="0057330A" w:rsidRDefault="0057330A" w:rsidP="0057330A">
      <w:pPr>
        <w:jc w:val="right"/>
        <w:rPr>
          <w:rFonts w:ascii="Times New Roman" w:eastAsia="SimSun" w:hAnsi="Times New Roman" w:cs="Times New Roman"/>
          <w:b/>
          <w:sz w:val="28"/>
          <w:lang w:val="en-GB" w:eastAsia="zh-CN"/>
        </w:rPr>
      </w:pPr>
    </w:p>
    <w:p w14:paraId="1052CFAD" w14:textId="77777777" w:rsidR="0057330A" w:rsidRDefault="0057330A" w:rsidP="0057330A">
      <w:pPr>
        <w:jc w:val="right"/>
        <w:rPr>
          <w:rFonts w:ascii="Times New Roman" w:eastAsia="SimSun" w:hAnsi="Times New Roman" w:cs="Times New Roman"/>
          <w:b/>
          <w:sz w:val="28"/>
          <w:lang w:val="en-GB" w:eastAsia="zh-CN"/>
        </w:rPr>
      </w:pPr>
    </w:p>
    <w:p w14:paraId="53F5E7B4" w14:textId="77777777" w:rsidR="0057330A" w:rsidRDefault="0057330A" w:rsidP="0057330A">
      <w:pPr>
        <w:jc w:val="right"/>
        <w:rPr>
          <w:rFonts w:ascii="Times New Roman" w:eastAsia="SimSun" w:hAnsi="Times New Roman" w:cs="Times New Roman"/>
          <w:b/>
          <w:sz w:val="28"/>
          <w:lang w:val="en-GB" w:eastAsia="zh-CN"/>
        </w:rPr>
      </w:pPr>
    </w:p>
    <w:p w14:paraId="1BC6C5A6" w14:textId="77777777" w:rsidR="0057330A" w:rsidRDefault="0057330A" w:rsidP="0057330A">
      <w:pPr>
        <w:jc w:val="right"/>
        <w:rPr>
          <w:rFonts w:ascii="Times New Roman" w:eastAsia="SimSun" w:hAnsi="Times New Roman" w:cs="Times New Roman"/>
          <w:b/>
          <w:sz w:val="28"/>
          <w:lang w:val="en-GB" w:eastAsia="zh-CN"/>
        </w:rPr>
      </w:pPr>
    </w:p>
    <w:p w14:paraId="3399424E" w14:textId="77777777" w:rsidR="0057330A" w:rsidRDefault="0057330A" w:rsidP="0057330A">
      <w:pPr>
        <w:jc w:val="right"/>
        <w:rPr>
          <w:rFonts w:ascii="Times New Roman" w:eastAsia="SimSun" w:hAnsi="Times New Roman" w:cs="Times New Roman"/>
          <w:b/>
          <w:sz w:val="28"/>
          <w:lang w:val="en-GB" w:eastAsia="zh-CN"/>
        </w:rPr>
      </w:pPr>
    </w:p>
    <w:p w14:paraId="19916B60" w14:textId="77777777" w:rsidR="0057330A" w:rsidRDefault="0057330A" w:rsidP="0057330A">
      <w:pPr>
        <w:jc w:val="right"/>
        <w:rPr>
          <w:rFonts w:ascii="Times New Roman" w:eastAsia="SimSun" w:hAnsi="Times New Roman" w:cs="Times New Roman"/>
          <w:b/>
          <w:sz w:val="28"/>
          <w:lang w:val="en-GB" w:eastAsia="zh-CN"/>
        </w:rPr>
      </w:pPr>
    </w:p>
    <w:p w14:paraId="7AD10ED3" w14:textId="77777777" w:rsidR="0057330A" w:rsidRDefault="0057330A" w:rsidP="0057330A">
      <w:pPr>
        <w:jc w:val="right"/>
        <w:rPr>
          <w:rFonts w:ascii="Times New Roman" w:eastAsia="SimSun" w:hAnsi="Times New Roman" w:cs="Times New Roman"/>
          <w:b/>
          <w:sz w:val="28"/>
          <w:lang w:val="en-GB" w:eastAsia="zh-CN"/>
        </w:rPr>
      </w:pPr>
    </w:p>
    <w:p w14:paraId="4132A366" w14:textId="77777777" w:rsidR="0057330A" w:rsidRDefault="0057330A" w:rsidP="0057330A">
      <w:pPr>
        <w:jc w:val="right"/>
        <w:rPr>
          <w:rFonts w:ascii="Times New Roman" w:eastAsia="SimSun" w:hAnsi="Times New Roman" w:cs="Times New Roman"/>
          <w:b/>
          <w:sz w:val="28"/>
          <w:lang w:val="en-GB" w:eastAsia="zh-CN"/>
        </w:rPr>
      </w:pPr>
    </w:p>
    <w:p w14:paraId="4EB34583" w14:textId="77777777" w:rsidR="0057330A" w:rsidRDefault="0057330A" w:rsidP="0057330A">
      <w:pPr>
        <w:jc w:val="right"/>
        <w:rPr>
          <w:rFonts w:ascii="Times New Roman" w:eastAsia="SimSun" w:hAnsi="Times New Roman" w:cs="Times New Roman"/>
          <w:b/>
          <w:sz w:val="28"/>
          <w:lang w:val="en-GB" w:eastAsia="zh-CN"/>
        </w:rPr>
      </w:pPr>
    </w:p>
    <w:p w14:paraId="4E7E9B0A" w14:textId="77777777" w:rsidR="0057330A" w:rsidRDefault="0057330A" w:rsidP="0057330A">
      <w:pPr>
        <w:jc w:val="right"/>
        <w:rPr>
          <w:rFonts w:ascii="Times New Roman" w:eastAsia="SimSun" w:hAnsi="Times New Roman" w:cs="Times New Roman"/>
          <w:b/>
          <w:sz w:val="28"/>
          <w:lang w:val="en-GB" w:eastAsia="zh-CN"/>
        </w:rPr>
      </w:pPr>
    </w:p>
    <w:p w14:paraId="6A0EB069" w14:textId="77777777" w:rsidR="0057330A" w:rsidRDefault="0057330A" w:rsidP="0057330A">
      <w:pPr>
        <w:jc w:val="right"/>
        <w:rPr>
          <w:rFonts w:ascii="Times New Roman" w:eastAsia="SimSun" w:hAnsi="Times New Roman" w:cs="Times New Roman"/>
          <w:b/>
          <w:sz w:val="28"/>
          <w:lang w:val="en-GB" w:eastAsia="zh-CN"/>
        </w:rPr>
      </w:pPr>
    </w:p>
    <w:p w14:paraId="5092ADEB" w14:textId="77777777" w:rsidR="0057330A" w:rsidRDefault="0057330A" w:rsidP="0057330A">
      <w:pPr>
        <w:jc w:val="right"/>
        <w:rPr>
          <w:rFonts w:ascii="Times New Roman" w:eastAsia="SimSun" w:hAnsi="Times New Roman" w:cs="Times New Roman"/>
          <w:b/>
          <w:sz w:val="28"/>
          <w:lang w:val="en-GB" w:eastAsia="zh-CN"/>
        </w:rPr>
      </w:pPr>
    </w:p>
    <w:p w14:paraId="2627014A" w14:textId="77777777" w:rsidR="0057330A" w:rsidRDefault="0057330A" w:rsidP="0057330A">
      <w:pPr>
        <w:jc w:val="right"/>
        <w:rPr>
          <w:rFonts w:ascii="Times New Roman" w:eastAsia="SimSun" w:hAnsi="Times New Roman" w:cs="Times New Roman"/>
          <w:b/>
          <w:sz w:val="28"/>
          <w:lang w:val="en-GB" w:eastAsia="zh-CN"/>
        </w:rPr>
      </w:pPr>
    </w:p>
    <w:p w14:paraId="41694375" w14:textId="77777777" w:rsidR="0057330A" w:rsidRDefault="0057330A" w:rsidP="0057330A">
      <w:pPr>
        <w:jc w:val="right"/>
        <w:rPr>
          <w:rFonts w:ascii="Times New Roman" w:eastAsia="SimSun" w:hAnsi="Times New Roman" w:cs="Times New Roman"/>
          <w:b/>
          <w:sz w:val="28"/>
          <w:lang w:val="en-GB" w:eastAsia="zh-CN"/>
        </w:rPr>
      </w:pPr>
    </w:p>
    <w:p w14:paraId="7E4DB598" w14:textId="77777777" w:rsidR="0057330A" w:rsidRDefault="0057330A" w:rsidP="0057330A">
      <w:pPr>
        <w:jc w:val="right"/>
        <w:rPr>
          <w:rFonts w:ascii="Times New Roman" w:eastAsia="SimSun" w:hAnsi="Times New Roman" w:cs="Times New Roman"/>
          <w:b/>
          <w:sz w:val="28"/>
          <w:lang w:val="en-GB" w:eastAsia="zh-CN"/>
        </w:rPr>
      </w:pPr>
    </w:p>
    <w:p w14:paraId="063C7D1C" w14:textId="77777777" w:rsidR="0057330A" w:rsidRDefault="0057330A" w:rsidP="0057330A">
      <w:pPr>
        <w:jc w:val="right"/>
        <w:rPr>
          <w:rFonts w:ascii="Times New Roman" w:eastAsia="SimSun" w:hAnsi="Times New Roman" w:cs="Times New Roman"/>
          <w:b/>
          <w:sz w:val="28"/>
          <w:lang w:val="en-GB" w:eastAsia="zh-CN"/>
        </w:rPr>
      </w:pPr>
    </w:p>
    <w:p w14:paraId="59985C6F" w14:textId="77777777" w:rsidR="0057330A" w:rsidRDefault="0057330A" w:rsidP="0057330A">
      <w:pPr>
        <w:jc w:val="right"/>
        <w:rPr>
          <w:rFonts w:ascii="Times New Roman" w:eastAsia="SimSun" w:hAnsi="Times New Roman" w:cs="Times New Roman"/>
          <w:b/>
          <w:sz w:val="28"/>
          <w:lang w:val="en-GB" w:eastAsia="zh-CN"/>
        </w:rPr>
      </w:pPr>
    </w:p>
    <w:p w14:paraId="451EF02E" w14:textId="77777777" w:rsidR="0057330A" w:rsidRDefault="0057330A" w:rsidP="0057330A">
      <w:pPr>
        <w:jc w:val="right"/>
        <w:rPr>
          <w:rFonts w:ascii="Times New Roman" w:eastAsia="SimSun" w:hAnsi="Times New Roman" w:cs="Times New Roman"/>
          <w:b/>
          <w:sz w:val="28"/>
          <w:lang w:val="en-GB" w:eastAsia="zh-CN"/>
        </w:rPr>
      </w:pPr>
    </w:p>
    <w:p w14:paraId="4EF0F717" w14:textId="77777777" w:rsidR="0057330A" w:rsidRDefault="0057330A" w:rsidP="0057330A">
      <w:pPr>
        <w:jc w:val="right"/>
        <w:rPr>
          <w:rFonts w:ascii="Times New Roman" w:eastAsia="SimSun" w:hAnsi="Times New Roman" w:cs="Times New Roman"/>
          <w:b/>
          <w:sz w:val="28"/>
          <w:lang w:val="en-GB" w:eastAsia="zh-CN"/>
        </w:rPr>
      </w:pPr>
    </w:p>
    <w:p w14:paraId="555CF2C3" w14:textId="77777777" w:rsidR="00634ECB" w:rsidRDefault="00634ECB" w:rsidP="00634ECB">
      <w:pPr>
        <w:jc w:val="right"/>
        <w:rPr>
          <w:b/>
          <w:lang w:eastAsia="ja-JP"/>
        </w:rPr>
      </w:pPr>
    </w:p>
    <w:p w14:paraId="69DA176D" w14:textId="77777777" w:rsidR="00634ECB" w:rsidRDefault="00634ECB" w:rsidP="00634ECB">
      <w:pPr>
        <w:spacing w:line="240" w:lineRule="exact"/>
      </w:pPr>
    </w:p>
    <w:p w14:paraId="10A3D45D" w14:textId="77777777" w:rsidR="00634ECB" w:rsidRPr="005E6341" w:rsidRDefault="00634ECB" w:rsidP="00634ECB">
      <w:pPr>
        <w:jc w:val="center"/>
        <w:rPr>
          <w:sz w:val="40"/>
          <w:szCs w:val="40"/>
        </w:rPr>
      </w:pPr>
    </w:p>
    <w:sdt>
      <w:sdtPr>
        <w:rPr>
          <w:rFonts w:ascii="Times New Roman" w:eastAsia="MS Mincho" w:hAnsi="Times New Roman" w:cs="Times New Roman"/>
          <w:color w:val="auto"/>
          <w:sz w:val="24"/>
          <w:szCs w:val="24"/>
        </w:rPr>
        <w:id w:val="1803875106"/>
        <w:docPartObj>
          <w:docPartGallery w:val="Table of Contents"/>
          <w:docPartUnique/>
        </w:docPartObj>
      </w:sdtPr>
      <w:sdtEndPr>
        <w:rPr>
          <w:rFonts w:ascii="Cambria" w:eastAsiaTheme="minorHAnsi" w:hAnsi="Cambria" w:cstheme="minorBidi"/>
          <w:b/>
          <w:bCs/>
          <w:noProof/>
          <w:sz w:val="22"/>
        </w:rPr>
      </w:sdtEndPr>
      <w:sdtContent>
        <w:p w14:paraId="7816A948" w14:textId="77777777" w:rsidR="00634ECB" w:rsidRDefault="00634ECB" w:rsidP="00634ECB">
          <w:pPr>
            <w:pStyle w:val="TOCHeading"/>
          </w:pPr>
          <w:r>
            <w:t>Contents</w:t>
          </w:r>
        </w:p>
        <w:p w14:paraId="6A95074F" w14:textId="5901621C" w:rsidR="00941674" w:rsidRDefault="00634ECB">
          <w:pPr>
            <w:pStyle w:val="TOC1"/>
            <w:tabs>
              <w:tab w:val="left" w:pos="480"/>
              <w:tab w:val="right" w:leader="dot" w:pos="901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126923184" w:history="1">
            <w:r w:rsidR="00941674" w:rsidRPr="0033325C">
              <w:rPr>
                <w:rStyle w:val="Hyperlink"/>
                <w:noProof/>
              </w:rPr>
              <w:t>1</w:t>
            </w:r>
            <w:r w:rsidR="00941674">
              <w:rPr>
                <w:rFonts w:asciiTheme="minorHAnsi" w:eastAsiaTheme="minorEastAsia" w:hAnsiTheme="minorHAnsi" w:cstheme="minorBidi"/>
                <w:noProof/>
                <w:szCs w:val="22"/>
              </w:rPr>
              <w:tab/>
            </w:r>
            <w:r w:rsidR="00941674" w:rsidRPr="0033325C">
              <w:rPr>
                <w:rStyle w:val="Hyperlink"/>
                <w:noProof/>
              </w:rPr>
              <w:t>Scope</w:t>
            </w:r>
            <w:r w:rsidR="00941674">
              <w:rPr>
                <w:noProof/>
                <w:webHidden/>
              </w:rPr>
              <w:tab/>
            </w:r>
            <w:r w:rsidR="00941674">
              <w:rPr>
                <w:noProof/>
                <w:webHidden/>
              </w:rPr>
              <w:fldChar w:fldCharType="begin"/>
            </w:r>
            <w:r w:rsidR="00941674">
              <w:rPr>
                <w:noProof/>
                <w:webHidden/>
              </w:rPr>
              <w:instrText xml:space="preserve"> PAGEREF _Toc126923184 \h </w:instrText>
            </w:r>
            <w:r w:rsidR="00941674">
              <w:rPr>
                <w:noProof/>
                <w:webHidden/>
              </w:rPr>
            </w:r>
            <w:r w:rsidR="00941674">
              <w:rPr>
                <w:noProof/>
                <w:webHidden/>
              </w:rPr>
              <w:fldChar w:fldCharType="separate"/>
            </w:r>
            <w:r w:rsidR="00941674">
              <w:rPr>
                <w:noProof/>
                <w:webHidden/>
              </w:rPr>
              <w:t>3</w:t>
            </w:r>
            <w:r w:rsidR="00941674">
              <w:rPr>
                <w:noProof/>
                <w:webHidden/>
              </w:rPr>
              <w:fldChar w:fldCharType="end"/>
            </w:r>
          </w:hyperlink>
        </w:p>
        <w:p w14:paraId="72464E6B" w14:textId="7E34FBA9" w:rsidR="00941674" w:rsidRDefault="00000000">
          <w:pPr>
            <w:pStyle w:val="TOC1"/>
            <w:tabs>
              <w:tab w:val="left" w:pos="480"/>
              <w:tab w:val="right" w:leader="dot" w:pos="9010"/>
            </w:tabs>
            <w:rPr>
              <w:rFonts w:asciiTheme="minorHAnsi" w:eastAsiaTheme="minorEastAsia" w:hAnsiTheme="minorHAnsi" w:cstheme="minorBidi"/>
              <w:noProof/>
              <w:szCs w:val="22"/>
            </w:rPr>
          </w:pPr>
          <w:hyperlink w:anchor="_Toc126923185" w:history="1">
            <w:r w:rsidR="00941674" w:rsidRPr="0033325C">
              <w:rPr>
                <w:rStyle w:val="Hyperlink"/>
                <w:noProof/>
              </w:rPr>
              <w:t>2</w:t>
            </w:r>
            <w:r w:rsidR="00941674">
              <w:rPr>
                <w:rFonts w:asciiTheme="minorHAnsi" w:eastAsiaTheme="minorEastAsia" w:hAnsiTheme="minorHAnsi" w:cstheme="minorBidi"/>
                <w:noProof/>
                <w:szCs w:val="22"/>
              </w:rPr>
              <w:tab/>
            </w:r>
            <w:r w:rsidR="00941674" w:rsidRPr="0033325C">
              <w:rPr>
                <w:rStyle w:val="Hyperlink"/>
                <w:noProof/>
              </w:rPr>
              <w:t>Test scenarios</w:t>
            </w:r>
            <w:r w:rsidR="00941674">
              <w:rPr>
                <w:noProof/>
                <w:webHidden/>
              </w:rPr>
              <w:tab/>
            </w:r>
            <w:r w:rsidR="00941674">
              <w:rPr>
                <w:noProof/>
                <w:webHidden/>
              </w:rPr>
              <w:fldChar w:fldCharType="begin"/>
            </w:r>
            <w:r w:rsidR="00941674">
              <w:rPr>
                <w:noProof/>
                <w:webHidden/>
              </w:rPr>
              <w:instrText xml:space="preserve"> PAGEREF _Toc126923185 \h </w:instrText>
            </w:r>
            <w:r w:rsidR="00941674">
              <w:rPr>
                <w:noProof/>
                <w:webHidden/>
              </w:rPr>
            </w:r>
            <w:r w:rsidR="00941674">
              <w:rPr>
                <w:noProof/>
                <w:webHidden/>
              </w:rPr>
              <w:fldChar w:fldCharType="separate"/>
            </w:r>
            <w:r w:rsidR="00941674">
              <w:rPr>
                <w:noProof/>
                <w:webHidden/>
              </w:rPr>
              <w:t>3</w:t>
            </w:r>
            <w:r w:rsidR="00941674">
              <w:rPr>
                <w:noProof/>
                <w:webHidden/>
              </w:rPr>
              <w:fldChar w:fldCharType="end"/>
            </w:r>
          </w:hyperlink>
        </w:p>
        <w:p w14:paraId="0E3B4E38" w14:textId="4BE25DE8" w:rsidR="00941674" w:rsidRDefault="00000000">
          <w:pPr>
            <w:pStyle w:val="TOC2"/>
            <w:tabs>
              <w:tab w:val="left" w:pos="880"/>
              <w:tab w:val="right" w:leader="dot" w:pos="9010"/>
            </w:tabs>
            <w:rPr>
              <w:rFonts w:asciiTheme="minorHAnsi" w:eastAsiaTheme="minorEastAsia" w:hAnsiTheme="minorHAnsi" w:cstheme="minorBidi"/>
              <w:noProof/>
              <w:szCs w:val="22"/>
            </w:rPr>
          </w:pPr>
          <w:hyperlink w:anchor="_Toc126923186" w:history="1">
            <w:r w:rsidR="00941674" w:rsidRPr="0033325C">
              <w:rPr>
                <w:rStyle w:val="Hyperlink"/>
                <w:noProof/>
              </w:rPr>
              <w:t>2.1</w:t>
            </w:r>
            <w:r w:rsidR="00941674">
              <w:rPr>
                <w:rFonts w:asciiTheme="minorHAnsi" w:eastAsiaTheme="minorEastAsia" w:hAnsiTheme="minorHAnsi" w:cstheme="minorBidi"/>
                <w:noProof/>
                <w:szCs w:val="22"/>
              </w:rPr>
              <w:tab/>
            </w:r>
            <w:r w:rsidR="00941674" w:rsidRPr="0033325C">
              <w:rPr>
                <w:rStyle w:val="Hyperlink"/>
                <w:noProof/>
              </w:rPr>
              <w:t>Requirements</w:t>
            </w:r>
            <w:r w:rsidR="00941674">
              <w:rPr>
                <w:noProof/>
                <w:webHidden/>
              </w:rPr>
              <w:tab/>
            </w:r>
            <w:r w:rsidR="00941674">
              <w:rPr>
                <w:noProof/>
                <w:webHidden/>
              </w:rPr>
              <w:fldChar w:fldCharType="begin"/>
            </w:r>
            <w:r w:rsidR="00941674">
              <w:rPr>
                <w:noProof/>
                <w:webHidden/>
              </w:rPr>
              <w:instrText xml:space="preserve"> PAGEREF _Toc126923186 \h </w:instrText>
            </w:r>
            <w:r w:rsidR="00941674">
              <w:rPr>
                <w:noProof/>
                <w:webHidden/>
              </w:rPr>
            </w:r>
            <w:r w:rsidR="00941674">
              <w:rPr>
                <w:noProof/>
                <w:webHidden/>
              </w:rPr>
              <w:fldChar w:fldCharType="separate"/>
            </w:r>
            <w:r w:rsidR="00941674">
              <w:rPr>
                <w:noProof/>
                <w:webHidden/>
              </w:rPr>
              <w:t>3</w:t>
            </w:r>
            <w:r w:rsidR="00941674">
              <w:rPr>
                <w:noProof/>
                <w:webHidden/>
              </w:rPr>
              <w:fldChar w:fldCharType="end"/>
            </w:r>
          </w:hyperlink>
        </w:p>
        <w:p w14:paraId="14346AD3" w14:textId="3427C456" w:rsidR="00941674" w:rsidRDefault="00000000">
          <w:pPr>
            <w:pStyle w:val="TOC2"/>
            <w:tabs>
              <w:tab w:val="left" w:pos="880"/>
              <w:tab w:val="right" w:leader="dot" w:pos="9010"/>
            </w:tabs>
            <w:rPr>
              <w:rFonts w:asciiTheme="minorHAnsi" w:eastAsiaTheme="minorEastAsia" w:hAnsiTheme="minorHAnsi" w:cstheme="minorBidi"/>
              <w:noProof/>
              <w:szCs w:val="22"/>
            </w:rPr>
          </w:pPr>
          <w:hyperlink w:anchor="_Toc126923187" w:history="1">
            <w:r w:rsidR="00941674" w:rsidRPr="0033325C">
              <w:rPr>
                <w:rStyle w:val="Hyperlink"/>
                <w:noProof/>
              </w:rPr>
              <w:t>2.2</w:t>
            </w:r>
            <w:r w:rsidR="00941674">
              <w:rPr>
                <w:rFonts w:asciiTheme="minorHAnsi" w:eastAsiaTheme="minorEastAsia" w:hAnsiTheme="minorHAnsi" w:cstheme="minorBidi"/>
                <w:noProof/>
                <w:szCs w:val="22"/>
              </w:rPr>
              <w:tab/>
            </w:r>
            <w:r w:rsidR="00941674" w:rsidRPr="0033325C">
              <w:rPr>
                <w:rStyle w:val="Hyperlink"/>
                <w:noProof/>
              </w:rPr>
              <w:t>Scenarios</w:t>
            </w:r>
            <w:r w:rsidR="00941674">
              <w:rPr>
                <w:noProof/>
                <w:webHidden/>
              </w:rPr>
              <w:tab/>
            </w:r>
            <w:r w:rsidR="00941674">
              <w:rPr>
                <w:noProof/>
                <w:webHidden/>
              </w:rPr>
              <w:fldChar w:fldCharType="begin"/>
            </w:r>
            <w:r w:rsidR="00941674">
              <w:rPr>
                <w:noProof/>
                <w:webHidden/>
              </w:rPr>
              <w:instrText xml:space="preserve"> PAGEREF _Toc126923187 \h </w:instrText>
            </w:r>
            <w:r w:rsidR="00941674">
              <w:rPr>
                <w:noProof/>
                <w:webHidden/>
              </w:rPr>
            </w:r>
            <w:r w:rsidR="00941674">
              <w:rPr>
                <w:noProof/>
                <w:webHidden/>
              </w:rPr>
              <w:fldChar w:fldCharType="separate"/>
            </w:r>
            <w:r w:rsidR="00941674">
              <w:rPr>
                <w:noProof/>
                <w:webHidden/>
              </w:rPr>
              <w:t>4</w:t>
            </w:r>
            <w:r w:rsidR="00941674">
              <w:rPr>
                <w:noProof/>
                <w:webHidden/>
              </w:rPr>
              <w:fldChar w:fldCharType="end"/>
            </w:r>
          </w:hyperlink>
        </w:p>
        <w:p w14:paraId="39F2E822" w14:textId="0E5DD402" w:rsidR="00941674" w:rsidRDefault="00000000">
          <w:pPr>
            <w:pStyle w:val="TOC2"/>
            <w:tabs>
              <w:tab w:val="left" w:pos="880"/>
              <w:tab w:val="right" w:leader="dot" w:pos="9010"/>
            </w:tabs>
            <w:rPr>
              <w:rFonts w:asciiTheme="minorHAnsi" w:eastAsiaTheme="minorEastAsia" w:hAnsiTheme="minorHAnsi" w:cstheme="minorBidi"/>
              <w:noProof/>
              <w:szCs w:val="22"/>
            </w:rPr>
          </w:pPr>
          <w:hyperlink w:anchor="_Toc126923188" w:history="1">
            <w:r w:rsidR="00941674" w:rsidRPr="0033325C">
              <w:rPr>
                <w:rStyle w:val="Hyperlink"/>
                <w:noProof/>
              </w:rPr>
              <w:t>2.3</w:t>
            </w:r>
            <w:r w:rsidR="00941674">
              <w:rPr>
                <w:rFonts w:asciiTheme="minorHAnsi" w:eastAsiaTheme="minorEastAsia" w:hAnsiTheme="minorHAnsi" w:cstheme="minorBidi"/>
                <w:noProof/>
                <w:szCs w:val="22"/>
              </w:rPr>
              <w:tab/>
            </w:r>
            <w:r w:rsidR="00941674" w:rsidRPr="0033325C">
              <w:rPr>
                <w:rStyle w:val="Hyperlink"/>
                <w:noProof/>
              </w:rPr>
              <w:t>Template for test scenario</w:t>
            </w:r>
            <w:r w:rsidR="00941674">
              <w:rPr>
                <w:noProof/>
                <w:webHidden/>
              </w:rPr>
              <w:tab/>
            </w:r>
            <w:r w:rsidR="00941674">
              <w:rPr>
                <w:noProof/>
                <w:webHidden/>
              </w:rPr>
              <w:fldChar w:fldCharType="begin"/>
            </w:r>
            <w:r w:rsidR="00941674">
              <w:rPr>
                <w:noProof/>
                <w:webHidden/>
              </w:rPr>
              <w:instrText xml:space="preserve"> PAGEREF _Toc126923188 \h </w:instrText>
            </w:r>
            <w:r w:rsidR="00941674">
              <w:rPr>
                <w:noProof/>
                <w:webHidden/>
              </w:rPr>
            </w:r>
            <w:r w:rsidR="00941674">
              <w:rPr>
                <w:noProof/>
                <w:webHidden/>
              </w:rPr>
              <w:fldChar w:fldCharType="separate"/>
            </w:r>
            <w:r w:rsidR="00941674">
              <w:rPr>
                <w:noProof/>
                <w:webHidden/>
              </w:rPr>
              <w:t>4</w:t>
            </w:r>
            <w:r w:rsidR="00941674">
              <w:rPr>
                <w:noProof/>
                <w:webHidden/>
              </w:rPr>
              <w:fldChar w:fldCharType="end"/>
            </w:r>
          </w:hyperlink>
        </w:p>
        <w:p w14:paraId="36C04522" w14:textId="39AE5F62" w:rsidR="00941674" w:rsidRDefault="00000000">
          <w:pPr>
            <w:pStyle w:val="TOC2"/>
            <w:tabs>
              <w:tab w:val="left" w:pos="880"/>
              <w:tab w:val="right" w:leader="dot" w:pos="9010"/>
            </w:tabs>
            <w:rPr>
              <w:rFonts w:asciiTheme="minorHAnsi" w:eastAsiaTheme="minorEastAsia" w:hAnsiTheme="minorHAnsi" w:cstheme="minorBidi"/>
              <w:noProof/>
              <w:szCs w:val="22"/>
            </w:rPr>
          </w:pPr>
          <w:hyperlink w:anchor="_Toc126923189" w:history="1">
            <w:r w:rsidR="00941674" w:rsidRPr="0033325C">
              <w:rPr>
                <w:rStyle w:val="Hyperlink"/>
                <w:noProof/>
              </w:rPr>
              <w:t>2.4</w:t>
            </w:r>
            <w:r w:rsidR="00941674">
              <w:rPr>
                <w:rFonts w:asciiTheme="minorHAnsi" w:eastAsiaTheme="minorEastAsia" w:hAnsiTheme="minorHAnsi" w:cstheme="minorBidi"/>
                <w:noProof/>
                <w:szCs w:val="22"/>
              </w:rPr>
              <w:tab/>
            </w:r>
            <w:r w:rsidR="00941674" w:rsidRPr="0033325C">
              <w:rPr>
                <w:rStyle w:val="Hyperlink"/>
                <w:noProof/>
              </w:rPr>
              <w:t>Call for test data</w:t>
            </w:r>
            <w:r w:rsidR="00941674">
              <w:rPr>
                <w:noProof/>
                <w:webHidden/>
              </w:rPr>
              <w:tab/>
            </w:r>
            <w:r w:rsidR="00941674">
              <w:rPr>
                <w:noProof/>
                <w:webHidden/>
              </w:rPr>
              <w:fldChar w:fldCharType="begin"/>
            </w:r>
            <w:r w:rsidR="00941674">
              <w:rPr>
                <w:noProof/>
                <w:webHidden/>
              </w:rPr>
              <w:instrText xml:space="preserve"> PAGEREF _Toc126923189 \h </w:instrText>
            </w:r>
            <w:r w:rsidR="00941674">
              <w:rPr>
                <w:noProof/>
                <w:webHidden/>
              </w:rPr>
            </w:r>
            <w:r w:rsidR="00941674">
              <w:rPr>
                <w:noProof/>
                <w:webHidden/>
              </w:rPr>
              <w:fldChar w:fldCharType="separate"/>
            </w:r>
            <w:r w:rsidR="00941674">
              <w:rPr>
                <w:noProof/>
                <w:webHidden/>
              </w:rPr>
              <w:t>4</w:t>
            </w:r>
            <w:r w:rsidR="00941674">
              <w:rPr>
                <w:noProof/>
                <w:webHidden/>
              </w:rPr>
              <w:fldChar w:fldCharType="end"/>
            </w:r>
          </w:hyperlink>
        </w:p>
        <w:p w14:paraId="0928E898" w14:textId="52C2BA10" w:rsidR="00941674" w:rsidRDefault="00000000">
          <w:pPr>
            <w:pStyle w:val="TOC2"/>
            <w:tabs>
              <w:tab w:val="left" w:pos="880"/>
              <w:tab w:val="right" w:leader="dot" w:pos="9010"/>
            </w:tabs>
            <w:rPr>
              <w:rFonts w:asciiTheme="minorHAnsi" w:eastAsiaTheme="minorEastAsia" w:hAnsiTheme="minorHAnsi" w:cstheme="minorBidi"/>
              <w:noProof/>
              <w:szCs w:val="22"/>
            </w:rPr>
          </w:pPr>
          <w:hyperlink w:anchor="_Toc126923190" w:history="1">
            <w:r w:rsidR="00941674" w:rsidRPr="0033325C">
              <w:rPr>
                <w:rStyle w:val="Hyperlink"/>
                <w:noProof/>
              </w:rPr>
              <w:t>2.5</w:t>
            </w:r>
            <w:r w:rsidR="00941674">
              <w:rPr>
                <w:rFonts w:asciiTheme="minorHAnsi" w:eastAsiaTheme="minorEastAsia" w:hAnsiTheme="minorHAnsi" w:cstheme="minorBidi"/>
                <w:noProof/>
                <w:szCs w:val="22"/>
              </w:rPr>
              <w:tab/>
            </w:r>
            <w:r w:rsidR="00941674" w:rsidRPr="0033325C">
              <w:rPr>
                <w:rStyle w:val="Hyperlink"/>
                <w:noProof/>
              </w:rPr>
              <w:t>Timeline</w:t>
            </w:r>
            <w:r w:rsidR="00941674">
              <w:rPr>
                <w:noProof/>
                <w:webHidden/>
              </w:rPr>
              <w:tab/>
            </w:r>
            <w:r w:rsidR="00941674">
              <w:rPr>
                <w:noProof/>
                <w:webHidden/>
              </w:rPr>
              <w:fldChar w:fldCharType="begin"/>
            </w:r>
            <w:r w:rsidR="00941674">
              <w:rPr>
                <w:noProof/>
                <w:webHidden/>
              </w:rPr>
              <w:instrText xml:space="preserve"> PAGEREF _Toc126923190 \h </w:instrText>
            </w:r>
            <w:r w:rsidR="00941674">
              <w:rPr>
                <w:noProof/>
                <w:webHidden/>
              </w:rPr>
            </w:r>
            <w:r w:rsidR="00941674">
              <w:rPr>
                <w:noProof/>
                <w:webHidden/>
              </w:rPr>
              <w:fldChar w:fldCharType="separate"/>
            </w:r>
            <w:r w:rsidR="00941674">
              <w:rPr>
                <w:noProof/>
                <w:webHidden/>
              </w:rPr>
              <w:t>5</w:t>
            </w:r>
            <w:r w:rsidR="00941674">
              <w:rPr>
                <w:noProof/>
                <w:webHidden/>
              </w:rPr>
              <w:fldChar w:fldCharType="end"/>
            </w:r>
          </w:hyperlink>
        </w:p>
        <w:p w14:paraId="016FCE63" w14:textId="3803D110" w:rsidR="00941674" w:rsidRDefault="00000000">
          <w:pPr>
            <w:pStyle w:val="TOC2"/>
            <w:tabs>
              <w:tab w:val="left" w:pos="880"/>
              <w:tab w:val="right" w:leader="dot" w:pos="9010"/>
            </w:tabs>
            <w:rPr>
              <w:rFonts w:asciiTheme="minorHAnsi" w:eastAsiaTheme="minorEastAsia" w:hAnsiTheme="minorHAnsi" w:cstheme="minorBidi"/>
              <w:noProof/>
              <w:szCs w:val="22"/>
            </w:rPr>
          </w:pPr>
          <w:hyperlink w:anchor="_Toc126923191" w:history="1">
            <w:r w:rsidR="00941674" w:rsidRPr="0033325C">
              <w:rPr>
                <w:rStyle w:val="Hyperlink"/>
                <w:noProof/>
              </w:rPr>
              <w:t>2.6</w:t>
            </w:r>
            <w:r w:rsidR="00941674">
              <w:rPr>
                <w:rFonts w:asciiTheme="minorHAnsi" w:eastAsiaTheme="minorEastAsia" w:hAnsiTheme="minorHAnsi" w:cstheme="minorBidi"/>
                <w:noProof/>
                <w:szCs w:val="22"/>
              </w:rPr>
              <w:tab/>
            </w:r>
            <w:r w:rsidR="00941674" w:rsidRPr="0033325C">
              <w:rPr>
                <w:rStyle w:val="Hyperlink"/>
                <w:noProof/>
              </w:rPr>
              <w:t>Available test assets</w:t>
            </w:r>
            <w:r w:rsidR="00941674">
              <w:rPr>
                <w:noProof/>
                <w:webHidden/>
              </w:rPr>
              <w:tab/>
            </w:r>
            <w:r w:rsidR="00941674">
              <w:rPr>
                <w:noProof/>
                <w:webHidden/>
              </w:rPr>
              <w:fldChar w:fldCharType="begin"/>
            </w:r>
            <w:r w:rsidR="00941674">
              <w:rPr>
                <w:noProof/>
                <w:webHidden/>
              </w:rPr>
              <w:instrText xml:space="preserve"> PAGEREF _Toc126923191 \h </w:instrText>
            </w:r>
            <w:r w:rsidR="00941674">
              <w:rPr>
                <w:noProof/>
                <w:webHidden/>
              </w:rPr>
            </w:r>
            <w:r w:rsidR="00941674">
              <w:rPr>
                <w:noProof/>
                <w:webHidden/>
              </w:rPr>
              <w:fldChar w:fldCharType="separate"/>
            </w:r>
            <w:r w:rsidR="00941674">
              <w:rPr>
                <w:noProof/>
                <w:webHidden/>
              </w:rPr>
              <w:t>5</w:t>
            </w:r>
            <w:r w:rsidR="00941674">
              <w:rPr>
                <w:noProof/>
                <w:webHidden/>
              </w:rPr>
              <w:fldChar w:fldCharType="end"/>
            </w:r>
          </w:hyperlink>
        </w:p>
        <w:p w14:paraId="394D6429" w14:textId="7DD0D340" w:rsidR="00941674" w:rsidRDefault="00000000">
          <w:pPr>
            <w:pStyle w:val="TOC2"/>
            <w:tabs>
              <w:tab w:val="left" w:pos="880"/>
              <w:tab w:val="right" w:leader="dot" w:pos="9010"/>
            </w:tabs>
            <w:rPr>
              <w:rFonts w:asciiTheme="minorHAnsi" w:eastAsiaTheme="minorEastAsia" w:hAnsiTheme="minorHAnsi" w:cstheme="minorBidi"/>
              <w:noProof/>
              <w:szCs w:val="22"/>
            </w:rPr>
          </w:pPr>
          <w:hyperlink w:anchor="_Toc126923192" w:history="1">
            <w:r w:rsidR="00941674" w:rsidRPr="0033325C">
              <w:rPr>
                <w:rStyle w:val="Hyperlink"/>
                <w:noProof/>
              </w:rPr>
              <w:t>2.7</w:t>
            </w:r>
            <w:r w:rsidR="00941674">
              <w:rPr>
                <w:rFonts w:asciiTheme="minorHAnsi" w:eastAsiaTheme="minorEastAsia" w:hAnsiTheme="minorHAnsi" w:cstheme="minorBidi"/>
                <w:noProof/>
                <w:szCs w:val="22"/>
              </w:rPr>
              <w:tab/>
            </w:r>
            <w:r w:rsidR="00941674" w:rsidRPr="0033325C">
              <w:rPr>
                <w:rStyle w:val="Hyperlink"/>
                <w:noProof/>
              </w:rPr>
              <w:t>Agreed test scenarios</w:t>
            </w:r>
            <w:r w:rsidR="00941674">
              <w:rPr>
                <w:noProof/>
                <w:webHidden/>
              </w:rPr>
              <w:tab/>
            </w:r>
            <w:r w:rsidR="00941674">
              <w:rPr>
                <w:noProof/>
                <w:webHidden/>
              </w:rPr>
              <w:fldChar w:fldCharType="begin"/>
            </w:r>
            <w:r w:rsidR="00941674">
              <w:rPr>
                <w:noProof/>
                <w:webHidden/>
              </w:rPr>
              <w:instrText xml:space="preserve"> PAGEREF _Toc126923192 \h </w:instrText>
            </w:r>
            <w:r w:rsidR="00941674">
              <w:rPr>
                <w:noProof/>
                <w:webHidden/>
              </w:rPr>
            </w:r>
            <w:r w:rsidR="00941674">
              <w:rPr>
                <w:noProof/>
                <w:webHidden/>
              </w:rPr>
              <w:fldChar w:fldCharType="separate"/>
            </w:r>
            <w:r w:rsidR="00941674">
              <w:rPr>
                <w:noProof/>
                <w:webHidden/>
              </w:rPr>
              <w:t>5</w:t>
            </w:r>
            <w:r w:rsidR="00941674">
              <w:rPr>
                <w:noProof/>
                <w:webHidden/>
              </w:rPr>
              <w:fldChar w:fldCharType="end"/>
            </w:r>
          </w:hyperlink>
        </w:p>
        <w:p w14:paraId="69085B93" w14:textId="10C3FDE4" w:rsidR="00941674" w:rsidRDefault="00000000">
          <w:pPr>
            <w:pStyle w:val="TOC1"/>
            <w:tabs>
              <w:tab w:val="left" w:pos="480"/>
              <w:tab w:val="right" w:leader="dot" w:pos="9010"/>
            </w:tabs>
            <w:rPr>
              <w:rFonts w:asciiTheme="minorHAnsi" w:eastAsiaTheme="minorEastAsia" w:hAnsiTheme="minorHAnsi" w:cstheme="minorBidi"/>
              <w:noProof/>
              <w:szCs w:val="22"/>
            </w:rPr>
          </w:pPr>
          <w:hyperlink w:anchor="_Toc126923193" w:history="1">
            <w:r w:rsidR="00941674" w:rsidRPr="0033325C">
              <w:rPr>
                <w:rStyle w:val="Hyperlink"/>
                <w:noProof/>
              </w:rPr>
              <w:t>3</w:t>
            </w:r>
            <w:r w:rsidR="00941674">
              <w:rPr>
                <w:rFonts w:asciiTheme="minorHAnsi" w:eastAsiaTheme="minorEastAsia" w:hAnsiTheme="minorHAnsi" w:cstheme="minorBidi"/>
                <w:noProof/>
                <w:szCs w:val="22"/>
              </w:rPr>
              <w:tab/>
            </w:r>
            <w:r w:rsidR="00941674" w:rsidRPr="0033325C">
              <w:rPr>
                <w:rStyle w:val="Hyperlink"/>
                <w:noProof/>
              </w:rPr>
              <w:t>Contributions for Extensions</w:t>
            </w:r>
            <w:r w:rsidR="00941674">
              <w:rPr>
                <w:noProof/>
                <w:webHidden/>
              </w:rPr>
              <w:tab/>
            </w:r>
            <w:r w:rsidR="00941674">
              <w:rPr>
                <w:noProof/>
                <w:webHidden/>
              </w:rPr>
              <w:fldChar w:fldCharType="begin"/>
            </w:r>
            <w:r w:rsidR="00941674">
              <w:rPr>
                <w:noProof/>
                <w:webHidden/>
              </w:rPr>
              <w:instrText xml:space="preserve"> PAGEREF _Toc126923193 \h </w:instrText>
            </w:r>
            <w:r w:rsidR="00941674">
              <w:rPr>
                <w:noProof/>
                <w:webHidden/>
              </w:rPr>
            </w:r>
            <w:r w:rsidR="00941674">
              <w:rPr>
                <w:noProof/>
                <w:webHidden/>
              </w:rPr>
              <w:fldChar w:fldCharType="separate"/>
            </w:r>
            <w:r w:rsidR="00941674">
              <w:rPr>
                <w:noProof/>
                <w:webHidden/>
              </w:rPr>
              <w:t>5</w:t>
            </w:r>
            <w:r w:rsidR="00941674">
              <w:rPr>
                <w:noProof/>
                <w:webHidden/>
              </w:rPr>
              <w:fldChar w:fldCharType="end"/>
            </w:r>
          </w:hyperlink>
        </w:p>
        <w:p w14:paraId="00AE042D" w14:textId="362E3666" w:rsidR="00941674" w:rsidRDefault="00000000">
          <w:pPr>
            <w:pStyle w:val="TOC2"/>
            <w:tabs>
              <w:tab w:val="left" w:pos="880"/>
              <w:tab w:val="right" w:leader="dot" w:pos="9010"/>
            </w:tabs>
            <w:rPr>
              <w:rFonts w:asciiTheme="minorHAnsi" w:eastAsiaTheme="minorEastAsia" w:hAnsiTheme="minorHAnsi" w:cstheme="minorBidi"/>
              <w:noProof/>
              <w:szCs w:val="22"/>
            </w:rPr>
          </w:pPr>
          <w:hyperlink w:anchor="_Toc126923194" w:history="1">
            <w:r w:rsidR="00941674" w:rsidRPr="0033325C">
              <w:rPr>
                <w:rStyle w:val="Hyperlink"/>
                <w:noProof/>
              </w:rPr>
              <w:t>3.1</w:t>
            </w:r>
            <w:r w:rsidR="00941674">
              <w:rPr>
                <w:rFonts w:asciiTheme="minorHAnsi" w:eastAsiaTheme="minorEastAsia" w:hAnsiTheme="minorHAnsi" w:cstheme="minorBidi"/>
                <w:noProof/>
                <w:szCs w:val="22"/>
              </w:rPr>
              <w:tab/>
            </w:r>
            <w:r w:rsidR="00941674" w:rsidRPr="0033325C">
              <w:rPr>
                <w:rStyle w:val="Hyperlink"/>
                <w:noProof/>
              </w:rPr>
              <w:t>General</w:t>
            </w:r>
            <w:r w:rsidR="00941674">
              <w:rPr>
                <w:noProof/>
                <w:webHidden/>
              </w:rPr>
              <w:tab/>
            </w:r>
            <w:r w:rsidR="00941674">
              <w:rPr>
                <w:noProof/>
                <w:webHidden/>
              </w:rPr>
              <w:fldChar w:fldCharType="begin"/>
            </w:r>
            <w:r w:rsidR="00941674">
              <w:rPr>
                <w:noProof/>
                <w:webHidden/>
              </w:rPr>
              <w:instrText xml:space="preserve"> PAGEREF _Toc126923194 \h </w:instrText>
            </w:r>
            <w:r w:rsidR="00941674">
              <w:rPr>
                <w:noProof/>
                <w:webHidden/>
              </w:rPr>
            </w:r>
            <w:r w:rsidR="00941674">
              <w:rPr>
                <w:noProof/>
                <w:webHidden/>
              </w:rPr>
              <w:fldChar w:fldCharType="separate"/>
            </w:r>
            <w:r w:rsidR="00941674">
              <w:rPr>
                <w:noProof/>
                <w:webHidden/>
              </w:rPr>
              <w:t>5</w:t>
            </w:r>
            <w:r w:rsidR="00941674">
              <w:rPr>
                <w:noProof/>
                <w:webHidden/>
              </w:rPr>
              <w:fldChar w:fldCharType="end"/>
            </w:r>
          </w:hyperlink>
        </w:p>
        <w:p w14:paraId="2EE2E9CC" w14:textId="2FBCE906" w:rsidR="00941674" w:rsidRDefault="00000000">
          <w:pPr>
            <w:pStyle w:val="TOC2"/>
            <w:tabs>
              <w:tab w:val="left" w:pos="880"/>
              <w:tab w:val="right" w:leader="dot" w:pos="9010"/>
            </w:tabs>
            <w:rPr>
              <w:rFonts w:asciiTheme="minorHAnsi" w:eastAsiaTheme="minorEastAsia" w:hAnsiTheme="minorHAnsi" w:cstheme="minorBidi"/>
              <w:noProof/>
              <w:szCs w:val="22"/>
            </w:rPr>
          </w:pPr>
          <w:hyperlink w:anchor="_Toc126923195" w:history="1">
            <w:r w:rsidR="00941674" w:rsidRPr="0033325C">
              <w:rPr>
                <w:rStyle w:val="Hyperlink"/>
                <w:noProof/>
              </w:rPr>
              <w:t>3.2</w:t>
            </w:r>
            <w:r w:rsidR="00941674">
              <w:rPr>
                <w:rFonts w:asciiTheme="minorHAnsi" w:eastAsiaTheme="minorEastAsia" w:hAnsiTheme="minorHAnsi" w:cstheme="minorBidi"/>
                <w:noProof/>
                <w:szCs w:val="22"/>
              </w:rPr>
              <w:tab/>
            </w:r>
            <w:r w:rsidR="00941674" w:rsidRPr="0033325C">
              <w:rPr>
                <w:rStyle w:val="Hyperlink"/>
                <w:noProof/>
              </w:rPr>
              <w:t>Extension Principles</w:t>
            </w:r>
            <w:r w:rsidR="00941674">
              <w:rPr>
                <w:noProof/>
                <w:webHidden/>
              </w:rPr>
              <w:tab/>
            </w:r>
            <w:r w:rsidR="00941674">
              <w:rPr>
                <w:noProof/>
                <w:webHidden/>
              </w:rPr>
              <w:fldChar w:fldCharType="begin"/>
            </w:r>
            <w:r w:rsidR="00941674">
              <w:rPr>
                <w:noProof/>
                <w:webHidden/>
              </w:rPr>
              <w:instrText xml:space="preserve"> PAGEREF _Toc126923195 \h </w:instrText>
            </w:r>
            <w:r w:rsidR="00941674">
              <w:rPr>
                <w:noProof/>
                <w:webHidden/>
              </w:rPr>
            </w:r>
            <w:r w:rsidR="00941674">
              <w:rPr>
                <w:noProof/>
                <w:webHidden/>
              </w:rPr>
              <w:fldChar w:fldCharType="separate"/>
            </w:r>
            <w:r w:rsidR="00941674">
              <w:rPr>
                <w:noProof/>
                <w:webHidden/>
              </w:rPr>
              <w:t>7</w:t>
            </w:r>
            <w:r w:rsidR="00941674">
              <w:rPr>
                <w:noProof/>
                <w:webHidden/>
              </w:rPr>
              <w:fldChar w:fldCharType="end"/>
            </w:r>
          </w:hyperlink>
        </w:p>
        <w:p w14:paraId="522FFA78" w14:textId="1F3BFEB2" w:rsidR="00941674" w:rsidRDefault="00000000">
          <w:pPr>
            <w:pStyle w:val="TOC1"/>
            <w:tabs>
              <w:tab w:val="left" w:pos="480"/>
              <w:tab w:val="right" w:leader="dot" w:pos="9010"/>
            </w:tabs>
            <w:rPr>
              <w:rFonts w:asciiTheme="minorHAnsi" w:eastAsiaTheme="minorEastAsia" w:hAnsiTheme="minorHAnsi" w:cstheme="minorBidi"/>
              <w:noProof/>
              <w:szCs w:val="22"/>
            </w:rPr>
          </w:pPr>
          <w:hyperlink w:anchor="_Toc126923196" w:history="1">
            <w:r w:rsidR="00941674" w:rsidRPr="0033325C">
              <w:rPr>
                <w:rStyle w:val="Hyperlink"/>
                <w:noProof/>
              </w:rPr>
              <w:t>4</w:t>
            </w:r>
            <w:r w:rsidR="00941674">
              <w:rPr>
                <w:rFonts w:asciiTheme="minorHAnsi" w:eastAsiaTheme="minorEastAsia" w:hAnsiTheme="minorHAnsi" w:cstheme="minorBidi"/>
                <w:noProof/>
                <w:szCs w:val="22"/>
              </w:rPr>
              <w:tab/>
            </w:r>
            <w:r w:rsidR="00941674" w:rsidRPr="0033325C">
              <w:rPr>
                <w:rStyle w:val="Hyperlink"/>
                <w:noProof/>
              </w:rPr>
              <w:t>Software</w:t>
            </w:r>
            <w:r w:rsidR="00941674">
              <w:rPr>
                <w:noProof/>
                <w:webHidden/>
              </w:rPr>
              <w:tab/>
            </w:r>
            <w:r w:rsidR="00941674">
              <w:rPr>
                <w:noProof/>
                <w:webHidden/>
              </w:rPr>
              <w:fldChar w:fldCharType="begin"/>
            </w:r>
            <w:r w:rsidR="00941674">
              <w:rPr>
                <w:noProof/>
                <w:webHidden/>
              </w:rPr>
              <w:instrText xml:space="preserve"> PAGEREF _Toc126923196 \h </w:instrText>
            </w:r>
            <w:r w:rsidR="00941674">
              <w:rPr>
                <w:noProof/>
                <w:webHidden/>
              </w:rPr>
            </w:r>
            <w:r w:rsidR="00941674">
              <w:rPr>
                <w:noProof/>
                <w:webHidden/>
              </w:rPr>
              <w:fldChar w:fldCharType="separate"/>
            </w:r>
            <w:r w:rsidR="00941674">
              <w:rPr>
                <w:noProof/>
                <w:webHidden/>
              </w:rPr>
              <w:t>7</w:t>
            </w:r>
            <w:r w:rsidR="00941674">
              <w:rPr>
                <w:noProof/>
                <w:webHidden/>
              </w:rPr>
              <w:fldChar w:fldCharType="end"/>
            </w:r>
          </w:hyperlink>
        </w:p>
        <w:p w14:paraId="15A8BE40" w14:textId="4B562483" w:rsidR="00941674" w:rsidRDefault="00000000">
          <w:pPr>
            <w:pStyle w:val="TOC2"/>
            <w:tabs>
              <w:tab w:val="right" w:leader="dot" w:pos="9010"/>
            </w:tabs>
            <w:rPr>
              <w:rFonts w:asciiTheme="minorHAnsi" w:eastAsiaTheme="minorEastAsia" w:hAnsiTheme="minorHAnsi" w:cstheme="minorBidi"/>
              <w:noProof/>
              <w:szCs w:val="22"/>
            </w:rPr>
          </w:pPr>
          <w:hyperlink w:anchor="_Toc126923197" w:history="1">
            <w:r w:rsidR="00941674" w:rsidRPr="0033325C">
              <w:rPr>
                <w:rStyle w:val="Hyperlink"/>
                <w:noProof/>
              </w:rPr>
              <w:t>4.1. Reference software</w:t>
            </w:r>
            <w:r w:rsidR="00941674">
              <w:rPr>
                <w:noProof/>
                <w:webHidden/>
              </w:rPr>
              <w:tab/>
            </w:r>
            <w:r w:rsidR="00941674">
              <w:rPr>
                <w:noProof/>
                <w:webHidden/>
              </w:rPr>
              <w:fldChar w:fldCharType="begin"/>
            </w:r>
            <w:r w:rsidR="00941674">
              <w:rPr>
                <w:noProof/>
                <w:webHidden/>
              </w:rPr>
              <w:instrText xml:space="preserve"> PAGEREF _Toc126923197 \h </w:instrText>
            </w:r>
            <w:r w:rsidR="00941674">
              <w:rPr>
                <w:noProof/>
                <w:webHidden/>
              </w:rPr>
            </w:r>
            <w:r w:rsidR="00941674">
              <w:rPr>
                <w:noProof/>
                <w:webHidden/>
              </w:rPr>
              <w:fldChar w:fldCharType="separate"/>
            </w:r>
            <w:r w:rsidR="00941674">
              <w:rPr>
                <w:noProof/>
                <w:webHidden/>
              </w:rPr>
              <w:t>7</w:t>
            </w:r>
            <w:r w:rsidR="00941674">
              <w:rPr>
                <w:noProof/>
                <w:webHidden/>
              </w:rPr>
              <w:fldChar w:fldCharType="end"/>
            </w:r>
          </w:hyperlink>
        </w:p>
        <w:p w14:paraId="05976795" w14:textId="66EFC1FD" w:rsidR="00941674" w:rsidRDefault="00000000">
          <w:pPr>
            <w:pStyle w:val="TOC2"/>
            <w:tabs>
              <w:tab w:val="right" w:leader="dot" w:pos="9010"/>
            </w:tabs>
            <w:rPr>
              <w:rFonts w:asciiTheme="minorHAnsi" w:eastAsiaTheme="minorEastAsia" w:hAnsiTheme="minorHAnsi" w:cstheme="minorBidi"/>
              <w:noProof/>
              <w:szCs w:val="22"/>
            </w:rPr>
          </w:pPr>
          <w:hyperlink w:anchor="_Toc126923198" w:history="1">
            <w:r w:rsidR="00941674" w:rsidRPr="0033325C">
              <w:rPr>
                <w:rStyle w:val="Hyperlink"/>
                <w:noProof/>
                <w:lang w:val="en-CA"/>
              </w:rPr>
              <w:t>4.2. Conformance software</w:t>
            </w:r>
            <w:r w:rsidR="00941674">
              <w:rPr>
                <w:noProof/>
                <w:webHidden/>
              </w:rPr>
              <w:tab/>
            </w:r>
            <w:r w:rsidR="00941674">
              <w:rPr>
                <w:noProof/>
                <w:webHidden/>
              </w:rPr>
              <w:fldChar w:fldCharType="begin"/>
            </w:r>
            <w:r w:rsidR="00941674">
              <w:rPr>
                <w:noProof/>
                <w:webHidden/>
              </w:rPr>
              <w:instrText xml:space="preserve"> PAGEREF _Toc126923198 \h </w:instrText>
            </w:r>
            <w:r w:rsidR="00941674">
              <w:rPr>
                <w:noProof/>
                <w:webHidden/>
              </w:rPr>
            </w:r>
            <w:r w:rsidR="00941674">
              <w:rPr>
                <w:noProof/>
                <w:webHidden/>
              </w:rPr>
              <w:fldChar w:fldCharType="separate"/>
            </w:r>
            <w:r w:rsidR="00941674">
              <w:rPr>
                <w:noProof/>
                <w:webHidden/>
              </w:rPr>
              <w:t>7</w:t>
            </w:r>
            <w:r w:rsidR="00941674">
              <w:rPr>
                <w:noProof/>
                <w:webHidden/>
              </w:rPr>
              <w:fldChar w:fldCharType="end"/>
            </w:r>
          </w:hyperlink>
        </w:p>
        <w:p w14:paraId="1C6D79CD" w14:textId="2E1C5757" w:rsidR="00941674" w:rsidRDefault="00000000">
          <w:pPr>
            <w:pStyle w:val="TOC1"/>
            <w:tabs>
              <w:tab w:val="left" w:pos="480"/>
              <w:tab w:val="right" w:leader="dot" w:pos="9010"/>
            </w:tabs>
            <w:rPr>
              <w:rFonts w:asciiTheme="minorHAnsi" w:eastAsiaTheme="minorEastAsia" w:hAnsiTheme="minorHAnsi" w:cstheme="minorBidi"/>
              <w:noProof/>
              <w:szCs w:val="22"/>
            </w:rPr>
          </w:pPr>
          <w:hyperlink w:anchor="_Toc126923199" w:history="1">
            <w:r w:rsidR="00941674" w:rsidRPr="0033325C">
              <w:rPr>
                <w:rStyle w:val="Hyperlink"/>
                <w:noProof/>
              </w:rPr>
              <w:t>5</w:t>
            </w:r>
            <w:r w:rsidR="00941674">
              <w:rPr>
                <w:rFonts w:asciiTheme="minorHAnsi" w:eastAsiaTheme="minorEastAsia" w:hAnsiTheme="minorHAnsi" w:cstheme="minorBidi"/>
                <w:noProof/>
                <w:szCs w:val="22"/>
              </w:rPr>
              <w:tab/>
            </w:r>
            <w:r w:rsidR="00941674" w:rsidRPr="0033325C">
              <w:rPr>
                <w:rStyle w:val="Hyperlink"/>
                <w:noProof/>
              </w:rPr>
              <w:t>Gitlab Management</w:t>
            </w:r>
            <w:r w:rsidR="00941674">
              <w:rPr>
                <w:noProof/>
                <w:webHidden/>
              </w:rPr>
              <w:tab/>
            </w:r>
            <w:r w:rsidR="00941674">
              <w:rPr>
                <w:noProof/>
                <w:webHidden/>
              </w:rPr>
              <w:fldChar w:fldCharType="begin"/>
            </w:r>
            <w:r w:rsidR="00941674">
              <w:rPr>
                <w:noProof/>
                <w:webHidden/>
              </w:rPr>
              <w:instrText xml:space="preserve"> PAGEREF _Toc126923199 \h </w:instrText>
            </w:r>
            <w:r w:rsidR="00941674">
              <w:rPr>
                <w:noProof/>
                <w:webHidden/>
              </w:rPr>
            </w:r>
            <w:r w:rsidR="00941674">
              <w:rPr>
                <w:noProof/>
                <w:webHidden/>
              </w:rPr>
              <w:fldChar w:fldCharType="separate"/>
            </w:r>
            <w:r w:rsidR="00941674">
              <w:rPr>
                <w:noProof/>
                <w:webHidden/>
              </w:rPr>
              <w:t>7</w:t>
            </w:r>
            <w:r w:rsidR="00941674">
              <w:rPr>
                <w:noProof/>
                <w:webHidden/>
              </w:rPr>
              <w:fldChar w:fldCharType="end"/>
            </w:r>
          </w:hyperlink>
        </w:p>
        <w:p w14:paraId="2EE66991" w14:textId="157C6BD7" w:rsidR="00941674" w:rsidRDefault="00000000">
          <w:pPr>
            <w:pStyle w:val="TOC2"/>
            <w:tabs>
              <w:tab w:val="left" w:pos="880"/>
              <w:tab w:val="right" w:leader="dot" w:pos="9010"/>
            </w:tabs>
            <w:rPr>
              <w:rFonts w:asciiTheme="minorHAnsi" w:eastAsiaTheme="minorEastAsia" w:hAnsiTheme="minorHAnsi" w:cstheme="minorBidi"/>
              <w:noProof/>
              <w:szCs w:val="22"/>
            </w:rPr>
          </w:pPr>
          <w:hyperlink w:anchor="_Toc126923200" w:history="1">
            <w:r w:rsidR="00941674" w:rsidRPr="0033325C">
              <w:rPr>
                <w:rStyle w:val="Hyperlink"/>
                <w:noProof/>
              </w:rPr>
              <w:t>5.1</w:t>
            </w:r>
            <w:r w:rsidR="00941674">
              <w:rPr>
                <w:rFonts w:asciiTheme="minorHAnsi" w:eastAsiaTheme="minorEastAsia" w:hAnsiTheme="minorHAnsi" w:cstheme="minorBidi"/>
                <w:noProof/>
                <w:szCs w:val="22"/>
              </w:rPr>
              <w:tab/>
            </w:r>
            <w:r w:rsidR="00941674" w:rsidRPr="0033325C">
              <w:rPr>
                <w:rStyle w:val="Hyperlink"/>
                <w:noProof/>
              </w:rPr>
              <w:t>Git commit convention</w:t>
            </w:r>
            <w:r w:rsidR="00941674">
              <w:rPr>
                <w:noProof/>
                <w:webHidden/>
              </w:rPr>
              <w:tab/>
            </w:r>
            <w:r w:rsidR="00941674">
              <w:rPr>
                <w:noProof/>
                <w:webHidden/>
              </w:rPr>
              <w:fldChar w:fldCharType="begin"/>
            </w:r>
            <w:r w:rsidR="00941674">
              <w:rPr>
                <w:noProof/>
                <w:webHidden/>
              </w:rPr>
              <w:instrText xml:space="preserve"> PAGEREF _Toc126923200 \h </w:instrText>
            </w:r>
            <w:r w:rsidR="00941674">
              <w:rPr>
                <w:noProof/>
                <w:webHidden/>
              </w:rPr>
            </w:r>
            <w:r w:rsidR="00941674">
              <w:rPr>
                <w:noProof/>
                <w:webHidden/>
              </w:rPr>
              <w:fldChar w:fldCharType="separate"/>
            </w:r>
            <w:r w:rsidR="00941674">
              <w:rPr>
                <w:noProof/>
                <w:webHidden/>
              </w:rPr>
              <w:t>7</w:t>
            </w:r>
            <w:r w:rsidR="00941674">
              <w:rPr>
                <w:noProof/>
                <w:webHidden/>
              </w:rPr>
              <w:fldChar w:fldCharType="end"/>
            </w:r>
          </w:hyperlink>
        </w:p>
        <w:p w14:paraId="586CAD13" w14:textId="310FC32D" w:rsidR="00941674" w:rsidRDefault="00000000">
          <w:pPr>
            <w:pStyle w:val="TOC2"/>
            <w:tabs>
              <w:tab w:val="right" w:leader="dot" w:pos="9010"/>
            </w:tabs>
            <w:rPr>
              <w:rFonts w:asciiTheme="minorHAnsi" w:eastAsiaTheme="minorEastAsia" w:hAnsiTheme="minorHAnsi" w:cstheme="minorBidi"/>
              <w:noProof/>
              <w:szCs w:val="22"/>
            </w:rPr>
          </w:pPr>
          <w:hyperlink w:anchor="_Toc126923201" w:history="1">
            <w:r w:rsidR="00941674" w:rsidRPr="0033325C">
              <w:rPr>
                <w:rStyle w:val="Hyperlink"/>
                <w:noProof/>
              </w:rPr>
              <w:t>5.2.  Branch convention</w:t>
            </w:r>
            <w:r w:rsidR="00941674">
              <w:rPr>
                <w:noProof/>
                <w:webHidden/>
              </w:rPr>
              <w:tab/>
            </w:r>
            <w:r w:rsidR="00941674">
              <w:rPr>
                <w:noProof/>
                <w:webHidden/>
              </w:rPr>
              <w:fldChar w:fldCharType="begin"/>
            </w:r>
            <w:r w:rsidR="00941674">
              <w:rPr>
                <w:noProof/>
                <w:webHidden/>
              </w:rPr>
              <w:instrText xml:space="preserve"> PAGEREF _Toc126923201 \h </w:instrText>
            </w:r>
            <w:r w:rsidR="00941674">
              <w:rPr>
                <w:noProof/>
                <w:webHidden/>
              </w:rPr>
            </w:r>
            <w:r w:rsidR="00941674">
              <w:rPr>
                <w:noProof/>
                <w:webHidden/>
              </w:rPr>
              <w:fldChar w:fldCharType="separate"/>
            </w:r>
            <w:r w:rsidR="00941674">
              <w:rPr>
                <w:noProof/>
                <w:webHidden/>
              </w:rPr>
              <w:t>8</w:t>
            </w:r>
            <w:r w:rsidR="00941674">
              <w:rPr>
                <w:noProof/>
                <w:webHidden/>
              </w:rPr>
              <w:fldChar w:fldCharType="end"/>
            </w:r>
          </w:hyperlink>
        </w:p>
        <w:p w14:paraId="5C38A417" w14:textId="6750CBFB" w:rsidR="00941674" w:rsidRDefault="00000000">
          <w:pPr>
            <w:pStyle w:val="TOC3"/>
            <w:tabs>
              <w:tab w:val="right" w:leader="dot" w:pos="9010"/>
            </w:tabs>
            <w:rPr>
              <w:rFonts w:asciiTheme="minorHAnsi" w:eastAsiaTheme="minorEastAsia" w:hAnsiTheme="minorHAnsi" w:cstheme="minorBidi"/>
              <w:noProof/>
              <w:szCs w:val="22"/>
            </w:rPr>
          </w:pPr>
          <w:hyperlink w:anchor="_Toc126923202" w:history="1">
            <w:r w:rsidR="00941674" w:rsidRPr="0033325C">
              <w:rPr>
                <w:rStyle w:val="Hyperlink"/>
                <w:noProof/>
              </w:rPr>
              <w:t>5.2.1. Branch creation</w:t>
            </w:r>
            <w:r w:rsidR="00941674">
              <w:rPr>
                <w:noProof/>
                <w:webHidden/>
              </w:rPr>
              <w:tab/>
            </w:r>
            <w:r w:rsidR="00941674">
              <w:rPr>
                <w:noProof/>
                <w:webHidden/>
              </w:rPr>
              <w:fldChar w:fldCharType="begin"/>
            </w:r>
            <w:r w:rsidR="00941674">
              <w:rPr>
                <w:noProof/>
                <w:webHidden/>
              </w:rPr>
              <w:instrText xml:space="preserve"> PAGEREF _Toc126923202 \h </w:instrText>
            </w:r>
            <w:r w:rsidR="00941674">
              <w:rPr>
                <w:noProof/>
                <w:webHidden/>
              </w:rPr>
            </w:r>
            <w:r w:rsidR="00941674">
              <w:rPr>
                <w:noProof/>
                <w:webHidden/>
              </w:rPr>
              <w:fldChar w:fldCharType="separate"/>
            </w:r>
            <w:r w:rsidR="00941674">
              <w:rPr>
                <w:noProof/>
                <w:webHidden/>
              </w:rPr>
              <w:t>8</w:t>
            </w:r>
            <w:r w:rsidR="00941674">
              <w:rPr>
                <w:noProof/>
                <w:webHidden/>
              </w:rPr>
              <w:fldChar w:fldCharType="end"/>
            </w:r>
          </w:hyperlink>
        </w:p>
        <w:p w14:paraId="03FBFFAB" w14:textId="0E2626A3" w:rsidR="00941674" w:rsidRDefault="00000000">
          <w:pPr>
            <w:pStyle w:val="TOC3"/>
            <w:tabs>
              <w:tab w:val="right" w:leader="dot" w:pos="9010"/>
            </w:tabs>
            <w:rPr>
              <w:rFonts w:asciiTheme="minorHAnsi" w:eastAsiaTheme="minorEastAsia" w:hAnsiTheme="minorHAnsi" w:cstheme="minorBidi"/>
              <w:noProof/>
              <w:szCs w:val="22"/>
            </w:rPr>
          </w:pPr>
          <w:hyperlink w:anchor="_Toc126923203" w:history="1">
            <w:r w:rsidR="00941674" w:rsidRPr="0033325C">
              <w:rPr>
                <w:rStyle w:val="Hyperlink"/>
                <w:noProof/>
              </w:rPr>
              <w:t>5.2.2. Branch update</w:t>
            </w:r>
            <w:r w:rsidR="00941674">
              <w:rPr>
                <w:noProof/>
                <w:webHidden/>
              </w:rPr>
              <w:tab/>
            </w:r>
            <w:r w:rsidR="00941674">
              <w:rPr>
                <w:noProof/>
                <w:webHidden/>
              </w:rPr>
              <w:fldChar w:fldCharType="begin"/>
            </w:r>
            <w:r w:rsidR="00941674">
              <w:rPr>
                <w:noProof/>
                <w:webHidden/>
              </w:rPr>
              <w:instrText xml:space="preserve"> PAGEREF _Toc126923203 \h </w:instrText>
            </w:r>
            <w:r w:rsidR="00941674">
              <w:rPr>
                <w:noProof/>
                <w:webHidden/>
              </w:rPr>
            </w:r>
            <w:r w:rsidR="00941674">
              <w:rPr>
                <w:noProof/>
                <w:webHidden/>
              </w:rPr>
              <w:fldChar w:fldCharType="separate"/>
            </w:r>
            <w:r w:rsidR="00941674">
              <w:rPr>
                <w:noProof/>
                <w:webHidden/>
              </w:rPr>
              <w:t>8</w:t>
            </w:r>
            <w:r w:rsidR="00941674">
              <w:rPr>
                <w:noProof/>
                <w:webHidden/>
              </w:rPr>
              <w:fldChar w:fldCharType="end"/>
            </w:r>
          </w:hyperlink>
        </w:p>
        <w:p w14:paraId="758BF984" w14:textId="038A2AF7" w:rsidR="00941674" w:rsidRDefault="00000000">
          <w:pPr>
            <w:pStyle w:val="TOC3"/>
            <w:tabs>
              <w:tab w:val="right" w:leader="dot" w:pos="9010"/>
            </w:tabs>
            <w:rPr>
              <w:rFonts w:asciiTheme="minorHAnsi" w:eastAsiaTheme="minorEastAsia" w:hAnsiTheme="minorHAnsi" w:cstheme="minorBidi"/>
              <w:noProof/>
              <w:szCs w:val="22"/>
            </w:rPr>
          </w:pPr>
          <w:hyperlink w:anchor="_Toc126923204" w:history="1">
            <w:r w:rsidR="00941674" w:rsidRPr="0033325C">
              <w:rPr>
                <w:rStyle w:val="Hyperlink"/>
                <w:noProof/>
              </w:rPr>
              <w:t>5.2.3. Tree model</w:t>
            </w:r>
            <w:r w:rsidR="00941674">
              <w:rPr>
                <w:noProof/>
                <w:webHidden/>
              </w:rPr>
              <w:tab/>
            </w:r>
            <w:r w:rsidR="00941674">
              <w:rPr>
                <w:noProof/>
                <w:webHidden/>
              </w:rPr>
              <w:fldChar w:fldCharType="begin"/>
            </w:r>
            <w:r w:rsidR="00941674">
              <w:rPr>
                <w:noProof/>
                <w:webHidden/>
              </w:rPr>
              <w:instrText xml:space="preserve"> PAGEREF _Toc126923204 \h </w:instrText>
            </w:r>
            <w:r w:rsidR="00941674">
              <w:rPr>
                <w:noProof/>
                <w:webHidden/>
              </w:rPr>
            </w:r>
            <w:r w:rsidR="00941674">
              <w:rPr>
                <w:noProof/>
                <w:webHidden/>
              </w:rPr>
              <w:fldChar w:fldCharType="separate"/>
            </w:r>
            <w:r w:rsidR="00941674">
              <w:rPr>
                <w:noProof/>
                <w:webHidden/>
              </w:rPr>
              <w:t>8</w:t>
            </w:r>
            <w:r w:rsidR="00941674">
              <w:rPr>
                <w:noProof/>
                <w:webHidden/>
              </w:rPr>
              <w:fldChar w:fldCharType="end"/>
            </w:r>
          </w:hyperlink>
        </w:p>
        <w:p w14:paraId="15F03837" w14:textId="75601BFC" w:rsidR="00941674" w:rsidRDefault="00000000">
          <w:pPr>
            <w:pStyle w:val="TOC2"/>
            <w:tabs>
              <w:tab w:val="left" w:pos="880"/>
              <w:tab w:val="right" w:leader="dot" w:pos="9010"/>
            </w:tabs>
            <w:rPr>
              <w:rFonts w:asciiTheme="minorHAnsi" w:eastAsiaTheme="minorEastAsia" w:hAnsiTheme="minorHAnsi" w:cstheme="minorBidi"/>
              <w:noProof/>
              <w:szCs w:val="22"/>
            </w:rPr>
          </w:pPr>
          <w:hyperlink w:anchor="_Toc126923205" w:history="1">
            <w:r w:rsidR="00941674" w:rsidRPr="0033325C">
              <w:rPr>
                <w:rStyle w:val="Hyperlink"/>
                <w:noProof/>
              </w:rPr>
              <w:t>5.2</w:t>
            </w:r>
            <w:r w:rsidR="00941674">
              <w:rPr>
                <w:rFonts w:asciiTheme="minorHAnsi" w:eastAsiaTheme="minorEastAsia" w:hAnsiTheme="minorHAnsi" w:cstheme="minorBidi"/>
                <w:noProof/>
                <w:szCs w:val="22"/>
              </w:rPr>
              <w:tab/>
            </w:r>
            <w:r w:rsidR="00941674" w:rsidRPr="0033325C">
              <w:rPr>
                <w:rStyle w:val="Hyperlink"/>
                <w:noProof/>
              </w:rPr>
              <w:t>Scenarios</w:t>
            </w:r>
            <w:r w:rsidR="00941674">
              <w:rPr>
                <w:noProof/>
                <w:webHidden/>
              </w:rPr>
              <w:tab/>
            </w:r>
            <w:r w:rsidR="00941674">
              <w:rPr>
                <w:noProof/>
                <w:webHidden/>
              </w:rPr>
              <w:fldChar w:fldCharType="begin"/>
            </w:r>
            <w:r w:rsidR="00941674">
              <w:rPr>
                <w:noProof/>
                <w:webHidden/>
              </w:rPr>
              <w:instrText xml:space="preserve"> PAGEREF _Toc126923205 \h </w:instrText>
            </w:r>
            <w:r w:rsidR="00941674">
              <w:rPr>
                <w:noProof/>
                <w:webHidden/>
              </w:rPr>
            </w:r>
            <w:r w:rsidR="00941674">
              <w:rPr>
                <w:noProof/>
                <w:webHidden/>
              </w:rPr>
              <w:fldChar w:fldCharType="separate"/>
            </w:r>
            <w:r w:rsidR="00941674">
              <w:rPr>
                <w:noProof/>
                <w:webHidden/>
              </w:rPr>
              <w:t>8</w:t>
            </w:r>
            <w:r w:rsidR="00941674">
              <w:rPr>
                <w:noProof/>
                <w:webHidden/>
              </w:rPr>
              <w:fldChar w:fldCharType="end"/>
            </w:r>
          </w:hyperlink>
        </w:p>
        <w:p w14:paraId="3BA941D0" w14:textId="561283D4" w:rsidR="00941674" w:rsidRDefault="00000000">
          <w:pPr>
            <w:pStyle w:val="TOC2"/>
            <w:tabs>
              <w:tab w:val="left" w:pos="880"/>
              <w:tab w:val="right" w:leader="dot" w:pos="9010"/>
            </w:tabs>
            <w:rPr>
              <w:rFonts w:asciiTheme="minorHAnsi" w:eastAsiaTheme="minorEastAsia" w:hAnsiTheme="minorHAnsi" w:cstheme="minorBidi"/>
              <w:noProof/>
              <w:szCs w:val="22"/>
            </w:rPr>
          </w:pPr>
          <w:hyperlink w:anchor="_Toc126923206" w:history="1">
            <w:r w:rsidR="00941674" w:rsidRPr="0033325C">
              <w:rPr>
                <w:rStyle w:val="Hyperlink"/>
                <w:noProof/>
              </w:rPr>
              <w:t>5.3</w:t>
            </w:r>
            <w:r w:rsidR="00941674">
              <w:rPr>
                <w:rFonts w:asciiTheme="minorHAnsi" w:eastAsiaTheme="minorEastAsia" w:hAnsiTheme="minorHAnsi" w:cstheme="minorBidi"/>
                <w:noProof/>
                <w:szCs w:val="22"/>
              </w:rPr>
              <w:tab/>
            </w:r>
            <w:r w:rsidR="00941674" w:rsidRPr="0033325C">
              <w:rPr>
                <w:rStyle w:val="Hyperlink"/>
                <w:noProof/>
              </w:rPr>
              <w:t>Summary logistics</w:t>
            </w:r>
            <w:r w:rsidR="00941674">
              <w:rPr>
                <w:noProof/>
                <w:webHidden/>
              </w:rPr>
              <w:tab/>
            </w:r>
            <w:r w:rsidR="00941674">
              <w:rPr>
                <w:noProof/>
                <w:webHidden/>
              </w:rPr>
              <w:fldChar w:fldCharType="begin"/>
            </w:r>
            <w:r w:rsidR="00941674">
              <w:rPr>
                <w:noProof/>
                <w:webHidden/>
              </w:rPr>
              <w:instrText xml:space="preserve"> PAGEREF _Toc126923206 \h </w:instrText>
            </w:r>
            <w:r w:rsidR="00941674">
              <w:rPr>
                <w:noProof/>
                <w:webHidden/>
              </w:rPr>
            </w:r>
            <w:r w:rsidR="00941674">
              <w:rPr>
                <w:noProof/>
                <w:webHidden/>
              </w:rPr>
              <w:fldChar w:fldCharType="separate"/>
            </w:r>
            <w:r w:rsidR="00941674">
              <w:rPr>
                <w:noProof/>
                <w:webHidden/>
              </w:rPr>
              <w:t>9</w:t>
            </w:r>
            <w:r w:rsidR="00941674">
              <w:rPr>
                <w:noProof/>
                <w:webHidden/>
              </w:rPr>
              <w:fldChar w:fldCharType="end"/>
            </w:r>
          </w:hyperlink>
        </w:p>
        <w:p w14:paraId="674EAC5D" w14:textId="2A9293F0" w:rsidR="00941674" w:rsidRDefault="00000000">
          <w:pPr>
            <w:pStyle w:val="TOC2"/>
            <w:tabs>
              <w:tab w:val="right" w:leader="dot" w:pos="9010"/>
            </w:tabs>
            <w:rPr>
              <w:rFonts w:asciiTheme="minorHAnsi" w:eastAsiaTheme="minorEastAsia" w:hAnsiTheme="minorHAnsi" w:cstheme="minorBidi"/>
              <w:noProof/>
              <w:szCs w:val="22"/>
            </w:rPr>
          </w:pPr>
          <w:hyperlink w:anchor="_Toc126923207" w:history="1">
            <w:r w:rsidR="00941674" w:rsidRPr="0033325C">
              <w:rPr>
                <w:rStyle w:val="Hyperlink"/>
                <w:noProof/>
                <w:lang w:val="nl-NL"/>
              </w:rPr>
              <w:t>5.4.</w:t>
            </w:r>
            <w:r w:rsidR="00941674" w:rsidRPr="0033325C">
              <w:rPr>
                <w:rStyle w:val="Hyperlink"/>
                <w:noProof/>
              </w:rPr>
              <w:t>Coordinators</w:t>
            </w:r>
            <w:r w:rsidR="00941674">
              <w:rPr>
                <w:noProof/>
                <w:webHidden/>
              </w:rPr>
              <w:tab/>
            </w:r>
            <w:r w:rsidR="00941674">
              <w:rPr>
                <w:noProof/>
                <w:webHidden/>
              </w:rPr>
              <w:fldChar w:fldCharType="begin"/>
            </w:r>
            <w:r w:rsidR="00941674">
              <w:rPr>
                <w:noProof/>
                <w:webHidden/>
              </w:rPr>
              <w:instrText xml:space="preserve"> PAGEREF _Toc126923207 \h </w:instrText>
            </w:r>
            <w:r w:rsidR="00941674">
              <w:rPr>
                <w:noProof/>
                <w:webHidden/>
              </w:rPr>
            </w:r>
            <w:r w:rsidR="00941674">
              <w:rPr>
                <w:noProof/>
                <w:webHidden/>
              </w:rPr>
              <w:fldChar w:fldCharType="separate"/>
            </w:r>
            <w:r w:rsidR="00941674">
              <w:rPr>
                <w:noProof/>
                <w:webHidden/>
              </w:rPr>
              <w:t>9</w:t>
            </w:r>
            <w:r w:rsidR="00941674">
              <w:rPr>
                <w:noProof/>
                <w:webHidden/>
              </w:rPr>
              <w:fldChar w:fldCharType="end"/>
            </w:r>
          </w:hyperlink>
        </w:p>
        <w:p w14:paraId="16E456A9" w14:textId="2E425DB7" w:rsidR="00634ECB" w:rsidRDefault="00634ECB" w:rsidP="00634ECB">
          <w:r>
            <w:rPr>
              <w:b/>
              <w:bCs/>
              <w:noProof/>
            </w:rPr>
            <w:fldChar w:fldCharType="end"/>
          </w:r>
        </w:p>
      </w:sdtContent>
    </w:sdt>
    <w:p w14:paraId="50DD4FA9" w14:textId="77777777" w:rsidR="00634ECB" w:rsidRPr="006F6A5B" w:rsidRDefault="00634ECB" w:rsidP="00634ECB"/>
    <w:p w14:paraId="5545DE0F" w14:textId="77777777" w:rsidR="00634ECB" w:rsidRPr="00FC5573" w:rsidRDefault="00634ECB" w:rsidP="00634ECB">
      <w:pPr>
        <w:pStyle w:val="Heading1"/>
        <w:keepNext/>
        <w:widowControl/>
        <w:numPr>
          <w:ilvl w:val="0"/>
          <w:numId w:val="3"/>
        </w:numPr>
        <w:autoSpaceDE/>
        <w:autoSpaceDN/>
        <w:spacing w:before="240" w:after="60"/>
        <w:jc w:val="both"/>
      </w:pPr>
      <w:bookmarkStart w:id="1" w:name="_Toc126923184"/>
      <w:r>
        <w:t>Scope</w:t>
      </w:r>
      <w:bookmarkEnd w:id="1"/>
    </w:p>
    <w:p w14:paraId="7464D337" w14:textId="70F727EF" w:rsidR="00634ECB" w:rsidRPr="00CE14E7" w:rsidRDefault="00634ECB" w:rsidP="00634ECB">
      <w:pPr>
        <w:textAlignment w:val="center"/>
        <w:rPr>
          <w:rFonts w:eastAsia="Times New Roman" w:cstheme="minorHAnsi"/>
          <w:lang w:val="en-GB" w:eastAsia="de-DE"/>
        </w:rPr>
      </w:pPr>
      <w:r w:rsidRPr="00CE14E7">
        <w:rPr>
          <w:rFonts w:eastAsia="Times New Roman" w:cstheme="minorHAnsi"/>
          <w:lang w:val="en-GB" w:eastAsia="de-DE"/>
        </w:rPr>
        <w:t xml:space="preserve">This document provides information </w:t>
      </w:r>
      <w:r>
        <w:rPr>
          <w:rFonts w:eastAsia="Times New Roman" w:cstheme="minorHAnsi"/>
          <w:lang w:val="en-GB" w:eastAsia="de-DE"/>
        </w:rPr>
        <w:t xml:space="preserve">and agreed processes </w:t>
      </w:r>
      <w:r w:rsidR="00867DC3">
        <w:rPr>
          <w:rFonts w:eastAsia="Times New Roman" w:cstheme="minorHAnsi"/>
          <w:lang w:val="en-GB" w:eastAsia="de-DE"/>
        </w:rPr>
        <w:t>to</w:t>
      </w:r>
      <w:r w:rsidRPr="00CE14E7">
        <w:rPr>
          <w:rFonts w:eastAsia="Times New Roman" w:cstheme="minorHAnsi"/>
          <w:lang w:val="en-GB" w:eastAsia="de-DE"/>
        </w:rPr>
        <w:t xml:space="preserve"> support the development of ISO/IEC 23090-14</w:t>
      </w:r>
      <w:r>
        <w:rPr>
          <w:rFonts w:eastAsia="Times New Roman" w:cstheme="minorHAnsi"/>
          <w:lang w:val="en-GB" w:eastAsia="de-DE"/>
        </w:rPr>
        <w:t xml:space="preserve">, </w:t>
      </w:r>
      <w:r w:rsidR="00506AD5">
        <w:rPr>
          <w:rFonts w:eastAsia="Times New Roman" w:cstheme="minorHAnsi"/>
          <w:lang w:val="en-GB" w:eastAsia="de-DE"/>
        </w:rPr>
        <w:t>"</w:t>
      </w:r>
      <w:r w:rsidR="00506AD5" w:rsidRPr="00506AD5">
        <w:rPr>
          <w:rFonts w:eastAsia="Times New Roman" w:cstheme="minorHAnsi"/>
          <w:lang w:val="en-GB" w:eastAsia="de-DE"/>
        </w:rPr>
        <w:t>Scene Description for MPEG Media</w:t>
      </w:r>
      <w:r w:rsidR="00506AD5">
        <w:rPr>
          <w:rFonts w:eastAsia="Times New Roman" w:cstheme="minorHAnsi"/>
          <w:lang w:val="en-GB" w:eastAsia="de-DE"/>
        </w:rPr>
        <w:t>"</w:t>
      </w:r>
      <w:r w:rsidR="00506AD5" w:rsidRPr="00506AD5" w:rsidDel="00506AD5">
        <w:rPr>
          <w:rFonts w:eastAsia="Times New Roman" w:cstheme="minorHAnsi"/>
          <w:lang w:val="en-GB" w:eastAsia="de-DE"/>
        </w:rPr>
        <w:t xml:space="preserve"> </w:t>
      </w:r>
      <w:r w:rsidR="00506AD5">
        <w:rPr>
          <w:rFonts w:eastAsia="Times New Roman" w:cstheme="minorHAnsi"/>
          <w:lang w:val="en-GB" w:eastAsia="de-DE"/>
        </w:rPr>
        <w:t>as well as ISO/IEC 23090-24, "</w:t>
      </w:r>
      <w:r w:rsidR="00506AD5" w:rsidRPr="00506AD5">
        <w:rPr>
          <w:rFonts w:eastAsia="Times New Roman" w:cstheme="minorHAnsi"/>
          <w:lang w:val="en-GB" w:eastAsia="de-DE"/>
        </w:rPr>
        <w:t>Conformance and Reference Software for MPEG-I Scene Description</w:t>
      </w:r>
      <w:r w:rsidR="00506AD5">
        <w:rPr>
          <w:rFonts w:eastAsia="Times New Roman" w:cstheme="minorHAnsi"/>
          <w:lang w:val="en-GB" w:eastAsia="de-DE"/>
        </w:rPr>
        <w:t>"</w:t>
      </w:r>
      <w:r>
        <w:rPr>
          <w:rFonts w:eastAsia="Times New Roman" w:cstheme="minorHAnsi"/>
          <w:lang w:val="en-GB" w:eastAsia="de-DE"/>
        </w:rPr>
        <w:t>.</w:t>
      </w:r>
      <w:r w:rsidRPr="00CE14E7">
        <w:rPr>
          <w:rFonts w:eastAsia="Times New Roman" w:cstheme="minorHAnsi"/>
          <w:lang w:val="en-GB" w:eastAsia="de-DE"/>
        </w:rPr>
        <w:t xml:space="preserve"> </w:t>
      </w:r>
    </w:p>
    <w:p w14:paraId="38471A35" w14:textId="4B268FB4" w:rsidR="00634ECB" w:rsidRDefault="00634ECB" w:rsidP="00634ECB">
      <w:pPr>
        <w:pStyle w:val="Heading1"/>
        <w:keepNext/>
        <w:widowControl/>
        <w:numPr>
          <w:ilvl w:val="0"/>
          <w:numId w:val="3"/>
        </w:numPr>
        <w:autoSpaceDE/>
        <w:autoSpaceDN/>
        <w:spacing w:before="240" w:after="60"/>
        <w:jc w:val="both"/>
      </w:pPr>
      <w:bookmarkStart w:id="2" w:name="_Toc126923185"/>
      <w:r>
        <w:t xml:space="preserve">Test </w:t>
      </w:r>
      <w:r w:rsidR="002C703B">
        <w:t>scenarios</w:t>
      </w:r>
      <w:bookmarkEnd w:id="2"/>
    </w:p>
    <w:p w14:paraId="1AC5232C" w14:textId="69A394A1" w:rsidR="00634ECB" w:rsidRPr="00EC3B8C" w:rsidRDefault="00634ECB" w:rsidP="00634ECB">
      <w:pPr>
        <w:pStyle w:val="Heading2"/>
        <w:keepLines w:val="0"/>
        <w:widowControl/>
        <w:numPr>
          <w:ilvl w:val="1"/>
          <w:numId w:val="3"/>
        </w:numPr>
        <w:autoSpaceDE/>
        <w:autoSpaceDN/>
        <w:spacing w:before="240" w:after="60"/>
        <w:jc w:val="both"/>
      </w:pPr>
      <w:bookmarkStart w:id="3" w:name="_Toc126923186"/>
      <w:r>
        <w:t>Requirements</w:t>
      </w:r>
      <w:bookmarkEnd w:id="3"/>
    </w:p>
    <w:p w14:paraId="17E30024" w14:textId="6253CAA8" w:rsidR="00634ECB" w:rsidRPr="00A310B9" w:rsidRDefault="00634ECB" w:rsidP="0083300D">
      <w:pPr>
        <w:rPr>
          <w:lang w:val="en-GB" w:eastAsia="de-DE"/>
        </w:rPr>
      </w:pPr>
      <w:r w:rsidRPr="00A310B9">
        <w:rPr>
          <w:lang w:val="en-GB" w:eastAsia="de-DE"/>
        </w:rPr>
        <w:t xml:space="preserve">The work of the MPEG-I scene description is based on the requirements defined </w:t>
      </w:r>
      <w:r>
        <w:rPr>
          <w:lang w:val="en-GB" w:eastAsia="de-DE"/>
        </w:rPr>
        <w:t xml:space="preserve">in </w:t>
      </w:r>
      <w:r w:rsidRPr="00EC3B8C">
        <w:rPr>
          <w:lang w:val="en-GB" w:eastAsia="de-DE"/>
        </w:rPr>
        <w:t>N18965</w:t>
      </w:r>
      <w:r>
        <w:rPr>
          <w:lang w:val="en-GB" w:eastAsia="de-DE"/>
        </w:rPr>
        <w:t>, later revised to N19511</w:t>
      </w:r>
      <w:r w:rsidRPr="00A310B9">
        <w:rPr>
          <w:lang w:val="en-GB" w:eastAsia="de-DE"/>
        </w:rPr>
        <w:t>.</w:t>
      </w:r>
      <w:r>
        <w:rPr>
          <w:lang w:val="en-GB" w:eastAsia="de-DE"/>
        </w:rPr>
        <w:t xml:space="preserve"> The coverage of the requirements and the progress is documented in </w:t>
      </w:r>
      <w:r w:rsidR="0058464C">
        <w:rPr>
          <w:lang w:val="en-GB" w:eastAsia="de-DE"/>
        </w:rPr>
        <w:t>WG3_N02</w:t>
      </w:r>
      <w:r w:rsidR="006F7320">
        <w:rPr>
          <w:lang w:val="en-GB" w:eastAsia="de-DE"/>
        </w:rPr>
        <w:t>94</w:t>
      </w:r>
      <w:r>
        <w:rPr>
          <w:lang w:val="en-GB" w:eastAsia="de-DE"/>
        </w:rPr>
        <w:t>.</w:t>
      </w:r>
    </w:p>
    <w:p w14:paraId="7A891E8B" w14:textId="77777777" w:rsidR="00634ECB" w:rsidRPr="0028729E" w:rsidRDefault="00634ECB" w:rsidP="0028729E">
      <w:pPr>
        <w:pStyle w:val="Heading2"/>
        <w:keepLines w:val="0"/>
        <w:widowControl/>
        <w:numPr>
          <w:ilvl w:val="1"/>
          <w:numId w:val="3"/>
        </w:numPr>
        <w:autoSpaceDE/>
        <w:autoSpaceDN/>
        <w:spacing w:before="240" w:after="60"/>
        <w:jc w:val="both"/>
      </w:pPr>
      <w:bookmarkStart w:id="4" w:name="_Toc126923187"/>
      <w:r>
        <w:lastRenderedPageBreak/>
        <w:t>Scenarios</w:t>
      </w:r>
      <w:bookmarkEnd w:id="4"/>
    </w:p>
    <w:p w14:paraId="7965C6E9" w14:textId="5C78FDEE" w:rsidR="00634ECB" w:rsidRPr="00012BA5" w:rsidRDefault="00A4549E" w:rsidP="0083300D">
      <w:pPr>
        <w:rPr>
          <w:szCs w:val="22"/>
          <w:lang w:val="en-GB" w:eastAsia="de-DE"/>
        </w:rPr>
      </w:pPr>
      <w:r w:rsidRPr="00012BA5">
        <w:rPr>
          <w:szCs w:val="22"/>
          <w:lang w:val="en-GB" w:eastAsia="de-DE"/>
        </w:rPr>
        <w:t xml:space="preserve">An </w:t>
      </w:r>
      <w:r w:rsidR="003852FF" w:rsidRPr="00012BA5">
        <w:rPr>
          <w:szCs w:val="22"/>
          <w:lang w:val="en-GB" w:eastAsia="de-DE"/>
        </w:rPr>
        <w:t>e</w:t>
      </w:r>
      <w:r w:rsidR="00634ECB" w:rsidRPr="00012BA5">
        <w:rPr>
          <w:szCs w:val="22"/>
          <w:lang w:val="en-GB" w:eastAsia="de-DE"/>
        </w:rPr>
        <w:t xml:space="preserve">xtension to MPEG-I Scene Description </w:t>
      </w:r>
      <w:r w:rsidRPr="00012BA5">
        <w:rPr>
          <w:szCs w:val="22"/>
          <w:lang w:val="en-GB" w:eastAsia="de-DE"/>
        </w:rPr>
        <w:t>should be supported with a</w:t>
      </w:r>
      <w:r w:rsidR="00634ECB" w:rsidRPr="00012BA5">
        <w:rPr>
          <w:szCs w:val="22"/>
          <w:lang w:val="en-GB" w:eastAsia="de-DE"/>
        </w:rPr>
        <w:t xml:space="preserve"> well-defined and agreed scenario</w:t>
      </w:r>
      <w:r w:rsidRPr="00012BA5">
        <w:rPr>
          <w:szCs w:val="22"/>
          <w:lang w:val="en-GB" w:eastAsia="de-DE"/>
        </w:rPr>
        <w:t>(s)</w:t>
      </w:r>
      <w:r w:rsidR="00634ECB" w:rsidRPr="00012BA5">
        <w:rPr>
          <w:szCs w:val="22"/>
          <w:lang w:val="en-GB" w:eastAsia="de-DE"/>
        </w:rPr>
        <w:t xml:space="preserve">. </w:t>
      </w:r>
      <w:r w:rsidR="00345F2C" w:rsidRPr="00012BA5">
        <w:rPr>
          <w:szCs w:val="22"/>
          <w:lang w:val="en-GB" w:eastAsia="de-DE"/>
        </w:rPr>
        <w:t>WG3_N02</w:t>
      </w:r>
      <w:r w:rsidR="006F7320" w:rsidRPr="00012BA5">
        <w:rPr>
          <w:szCs w:val="22"/>
          <w:lang w:val="en-GB" w:eastAsia="de-DE"/>
        </w:rPr>
        <w:t>94</w:t>
      </w:r>
      <w:r w:rsidR="00634ECB" w:rsidRPr="00012BA5">
        <w:rPr>
          <w:szCs w:val="22"/>
          <w:lang w:val="en-GB" w:eastAsia="de-DE"/>
        </w:rPr>
        <w:t xml:space="preserve"> also covers the mapping of requirements to scenarios.</w:t>
      </w:r>
    </w:p>
    <w:p w14:paraId="508CC1C5" w14:textId="77777777" w:rsidR="00634ECB" w:rsidRPr="00012BA5" w:rsidRDefault="00634ECB" w:rsidP="0083300D">
      <w:pPr>
        <w:rPr>
          <w:szCs w:val="22"/>
          <w:lang w:val="en-GB" w:eastAsia="de-DE"/>
        </w:rPr>
      </w:pPr>
    </w:p>
    <w:p w14:paraId="77F9D968" w14:textId="0A298D61" w:rsidR="00634ECB" w:rsidRPr="00012BA5" w:rsidRDefault="000A734C" w:rsidP="0083300D">
      <w:pPr>
        <w:rPr>
          <w:szCs w:val="22"/>
          <w:lang w:val="en-GB" w:eastAsia="de-DE"/>
        </w:rPr>
      </w:pPr>
      <w:r w:rsidRPr="00012BA5">
        <w:rPr>
          <w:szCs w:val="22"/>
          <w:lang w:val="en-GB" w:eastAsia="de-DE"/>
        </w:rPr>
        <w:t xml:space="preserve">The template for test scenarios can be found in Section </w:t>
      </w:r>
      <w:r w:rsidRPr="00012BA5">
        <w:rPr>
          <w:szCs w:val="22"/>
          <w:lang w:val="en-GB" w:eastAsia="de-DE"/>
        </w:rPr>
        <w:fldChar w:fldCharType="begin"/>
      </w:r>
      <w:r w:rsidRPr="00012BA5">
        <w:rPr>
          <w:szCs w:val="22"/>
          <w:lang w:val="en-GB" w:eastAsia="de-DE"/>
        </w:rPr>
        <w:instrText xml:space="preserve"> REF _Ref53399275 \r \h </w:instrText>
      </w:r>
      <w:r w:rsidR="00012BA5" w:rsidRPr="00012BA5">
        <w:rPr>
          <w:szCs w:val="22"/>
          <w:lang w:val="en-GB" w:eastAsia="de-DE"/>
        </w:rPr>
        <w:instrText xml:space="preserve"> \* MERGEFORMAT </w:instrText>
      </w:r>
      <w:r w:rsidRPr="00012BA5">
        <w:rPr>
          <w:szCs w:val="22"/>
          <w:lang w:val="en-GB" w:eastAsia="de-DE"/>
        </w:rPr>
      </w:r>
      <w:r w:rsidRPr="00012BA5">
        <w:rPr>
          <w:szCs w:val="22"/>
          <w:lang w:val="en-GB" w:eastAsia="de-DE"/>
        </w:rPr>
        <w:fldChar w:fldCharType="separate"/>
      </w:r>
      <w:r w:rsidRPr="00012BA5">
        <w:rPr>
          <w:szCs w:val="22"/>
          <w:lang w:val="en-GB" w:eastAsia="de-DE"/>
        </w:rPr>
        <w:t>2.3</w:t>
      </w:r>
      <w:r w:rsidRPr="00012BA5">
        <w:rPr>
          <w:szCs w:val="22"/>
          <w:lang w:val="en-GB" w:eastAsia="de-DE"/>
        </w:rPr>
        <w:fldChar w:fldCharType="end"/>
      </w:r>
      <w:r w:rsidRPr="00012BA5">
        <w:rPr>
          <w:szCs w:val="22"/>
          <w:lang w:val="en-GB" w:eastAsia="de-DE"/>
        </w:rPr>
        <w:t xml:space="preserve">. </w:t>
      </w:r>
      <w:r w:rsidRPr="00012BA5">
        <w:rPr>
          <w:szCs w:val="22"/>
          <w:lang w:val="en-GB" w:eastAsia="de-DE"/>
        </w:rPr>
        <w:br/>
      </w:r>
    </w:p>
    <w:p w14:paraId="0198D9FC" w14:textId="56249660" w:rsidR="00634ECB" w:rsidRPr="00012BA5" w:rsidRDefault="00A34809" w:rsidP="0083300D">
      <w:pPr>
        <w:rPr>
          <w:rFonts w:cstheme="minorHAnsi"/>
          <w:szCs w:val="22"/>
          <w:lang w:val="en-GB" w:eastAsia="de-DE"/>
        </w:rPr>
      </w:pPr>
      <w:r w:rsidRPr="00012BA5">
        <w:rPr>
          <w:rFonts w:cstheme="minorHAnsi"/>
          <w:szCs w:val="22"/>
          <w:lang w:val="en-GB" w:eastAsia="de-DE"/>
        </w:rPr>
        <w:t xml:space="preserve">The </w:t>
      </w:r>
      <w:r w:rsidR="00012BA5" w:rsidRPr="00012BA5">
        <w:rPr>
          <w:rFonts w:cstheme="minorHAnsi"/>
          <w:szCs w:val="22"/>
          <w:lang w:val="en-GB" w:eastAsia="de-DE"/>
        </w:rPr>
        <w:t>description</w:t>
      </w:r>
      <w:r w:rsidRPr="00012BA5">
        <w:rPr>
          <w:rFonts w:cstheme="minorHAnsi"/>
          <w:szCs w:val="22"/>
          <w:lang w:val="en-GB" w:eastAsia="de-DE"/>
        </w:rPr>
        <w:t xml:space="preserve"> of the a</w:t>
      </w:r>
      <w:r w:rsidR="00634ECB" w:rsidRPr="00012BA5">
        <w:rPr>
          <w:rFonts w:cstheme="minorHAnsi"/>
          <w:szCs w:val="22"/>
          <w:lang w:val="en-GB" w:eastAsia="de-DE"/>
        </w:rPr>
        <w:t>greed scenarios can be accessed</w:t>
      </w:r>
      <w:r w:rsidR="000A734C" w:rsidRPr="00012BA5">
        <w:rPr>
          <w:rFonts w:cstheme="minorHAnsi"/>
          <w:szCs w:val="22"/>
          <w:lang w:val="en-GB" w:eastAsia="de-DE"/>
        </w:rPr>
        <w:t xml:space="preserve"> at </w:t>
      </w:r>
      <w:hyperlink r:id="rId13" w:anchor="test-scenarios/" w:history="1">
        <w:r w:rsidR="00012BA5" w:rsidRPr="00012BA5">
          <w:rPr>
            <w:rStyle w:val="Hyperlink"/>
            <w:rFonts w:cstheme="minorHAnsi"/>
            <w:szCs w:val="22"/>
            <w:lang w:val="en-GB" w:eastAsia="de-DE"/>
          </w:rPr>
          <w:t>http://mpegx.int-evry.fr/software/MPEG/Systems/SceneDescription/test-assets#test-scenarios/</w:t>
        </w:r>
      </w:hyperlink>
      <w:r w:rsidR="00012BA5" w:rsidRPr="00012BA5">
        <w:rPr>
          <w:rFonts w:cstheme="minorHAnsi"/>
          <w:szCs w:val="22"/>
          <w:lang w:val="en-GB" w:eastAsia="de-DE"/>
        </w:rPr>
        <w:t>. The corresponding t</w:t>
      </w:r>
      <w:r w:rsidR="00634ECB" w:rsidRPr="00012BA5">
        <w:rPr>
          <w:rFonts w:cstheme="minorHAnsi"/>
          <w:szCs w:val="22"/>
          <w:lang w:val="en-GB" w:eastAsia="de-DE"/>
        </w:rPr>
        <w:t xml:space="preserve">est </w:t>
      </w:r>
      <w:r w:rsidR="00012BA5" w:rsidRPr="00012BA5">
        <w:rPr>
          <w:rFonts w:cstheme="minorHAnsi"/>
          <w:szCs w:val="22"/>
          <w:lang w:val="en-GB" w:eastAsia="de-DE"/>
        </w:rPr>
        <w:t>a</w:t>
      </w:r>
      <w:r w:rsidR="00634ECB" w:rsidRPr="00012BA5">
        <w:rPr>
          <w:rFonts w:cstheme="minorHAnsi"/>
          <w:szCs w:val="22"/>
          <w:lang w:val="en-GB" w:eastAsia="de-DE"/>
        </w:rPr>
        <w:t>ssets</w:t>
      </w:r>
      <w:r w:rsidR="00012BA5" w:rsidRPr="00012BA5">
        <w:rPr>
          <w:rFonts w:cstheme="minorHAnsi"/>
          <w:szCs w:val="22"/>
          <w:lang w:val="en-GB" w:eastAsia="de-DE"/>
        </w:rPr>
        <w:t xml:space="preserve"> as well as additional test assets</w:t>
      </w:r>
      <w:r w:rsidR="00634ECB" w:rsidRPr="00012BA5">
        <w:rPr>
          <w:rFonts w:cstheme="minorHAnsi"/>
          <w:szCs w:val="22"/>
          <w:lang w:val="en-GB" w:eastAsia="de-DE"/>
        </w:rPr>
        <w:t xml:space="preserve"> can be accessed </w:t>
      </w:r>
      <w:r w:rsidR="00012BA5" w:rsidRPr="00012BA5">
        <w:rPr>
          <w:rFonts w:cstheme="minorHAnsi"/>
          <w:szCs w:val="22"/>
          <w:lang w:val="en-GB" w:eastAsia="de-DE"/>
        </w:rPr>
        <w:t>at</w:t>
      </w:r>
    </w:p>
    <w:p w14:paraId="5FEF4235" w14:textId="109A7711" w:rsidR="00634ECB" w:rsidRPr="00012BA5" w:rsidRDefault="00000000" w:rsidP="0083300D">
      <w:pPr>
        <w:rPr>
          <w:rStyle w:val="Hyperlink"/>
          <w:rFonts w:cstheme="minorHAnsi"/>
          <w:color w:val="auto"/>
          <w:szCs w:val="22"/>
          <w:u w:val="none"/>
        </w:rPr>
      </w:pPr>
      <w:hyperlink r:id="rId14" w:history="1">
        <w:r w:rsidR="00634ECB" w:rsidRPr="00012BA5">
          <w:rPr>
            <w:rStyle w:val="Hyperlink"/>
            <w:rFonts w:cstheme="minorHAnsi"/>
            <w:szCs w:val="22"/>
          </w:rPr>
          <w:t>http://mpegfs.int-evry.fr/mpegcontent/ws-mpegcontent/MPEG-I/Part14-SceneDescriptions</w:t>
        </w:r>
      </w:hyperlink>
      <w:r w:rsidR="00012BA5" w:rsidRPr="00012BA5">
        <w:rPr>
          <w:rStyle w:val="Hyperlink"/>
          <w:rFonts w:cstheme="minorHAnsi"/>
          <w:szCs w:val="22"/>
        </w:rPr>
        <w:t xml:space="preserve">. </w:t>
      </w:r>
    </w:p>
    <w:p w14:paraId="3C49875F" w14:textId="5BE1171D" w:rsidR="00634ECB" w:rsidRPr="00012BA5" w:rsidRDefault="00634ECB" w:rsidP="0083300D">
      <w:pPr>
        <w:rPr>
          <w:i/>
          <w:iCs/>
          <w:szCs w:val="22"/>
        </w:rPr>
      </w:pPr>
      <w:r w:rsidRPr="00012BA5">
        <w:rPr>
          <w:b/>
          <w:bCs/>
          <w:i/>
          <w:iCs/>
          <w:szCs w:val="22"/>
          <w:lang w:val="en-GB" w:eastAsia="de-DE"/>
        </w:rPr>
        <w:t>Note</w:t>
      </w:r>
      <w:r w:rsidRPr="00012BA5">
        <w:rPr>
          <w:i/>
          <w:iCs/>
          <w:szCs w:val="22"/>
          <w:lang w:val="en-GB" w:eastAsia="de-DE"/>
        </w:rPr>
        <w:t>: access and contribution to this requires an account. To request an account, please contact the test asset coordinators (see clause</w:t>
      </w:r>
      <w:r w:rsidR="00770437">
        <w:rPr>
          <w:i/>
          <w:iCs/>
          <w:szCs w:val="22"/>
          <w:lang w:val="en-GB" w:eastAsia="de-DE"/>
        </w:rPr>
        <w:t xml:space="preserve"> </w:t>
      </w:r>
      <w:r w:rsidR="00C1464E">
        <w:rPr>
          <w:i/>
          <w:iCs/>
          <w:szCs w:val="22"/>
          <w:lang w:val="en-GB" w:eastAsia="de-DE"/>
        </w:rPr>
        <w:t>5.4</w:t>
      </w:r>
      <w:r w:rsidRPr="00012BA5">
        <w:rPr>
          <w:i/>
          <w:iCs/>
          <w:szCs w:val="22"/>
          <w:lang w:val="en-GB" w:eastAsia="de-DE"/>
        </w:rPr>
        <w:t xml:space="preserve">) </w:t>
      </w:r>
    </w:p>
    <w:p w14:paraId="6BDB2971" w14:textId="77777777" w:rsidR="00634ECB" w:rsidRDefault="00634ECB" w:rsidP="0083300D">
      <w:pPr>
        <w:rPr>
          <w:rFonts w:cstheme="minorHAnsi"/>
        </w:rPr>
      </w:pPr>
    </w:p>
    <w:p w14:paraId="3AA6875E" w14:textId="2DEA1D05" w:rsidR="00634ECB" w:rsidRPr="002E40BB" w:rsidRDefault="00012BA5" w:rsidP="0083300D">
      <w:pPr>
        <w:rPr>
          <w:rFonts w:ascii="Times New Roman" w:eastAsia="MS Mincho" w:hAnsi="Times New Roman"/>
          <w:lang w:val="en-GB" w:eastAsia="de-DE"/>
        </w:rPr>
      </w:pPr>
      <w:r>
        <w:rPr>
          <w:rFonts w:cstheme="minorHAnsi"/>
        </w:rPr>
        <w:t>A</w:t>
      </w:r>
      <w:r w:rsidR="00634ECB">
        <w:rPr>
          <w:rFonts w:cstheme="minorHAnsi"/>
        </w:rPr>
        <w:t xml:space="preserve"> </w:t>
      </w:r>
      <w:r w:rsidR="002E40BB">
        <w:rPr>
          <w:rFonts w:cstheme="minorHAnsi"/>
        </w:rPr>
        <w:t>new scenario</w:t>
      </w:r>
      <w:r>
        <w:rPr>
          <w:rFonts w:cstheme="minorHAnsi"/>
        </w:rPr>
        <w:t xml:space="preserve"> must be proposed with </w:t>
      </w:r>
      <w:r w:rsidR="00634ECB">
        <w:rPr>
          <w:rFonts w:cstheme="minorHAnsi"/>
        </w:rPr>
        <w:t xml:space="preserve">an input contribution to </w:t>
      </w:r>
      <w:r>
        <w:rPr>
          <w:rFonts w:cstheme="minorHAnsi"/>
        </w:rPr>
        <w:t xml:space="preserve">an </w:t>
      </w:r>
      <w:r w:rsidR="00634ECB">
        <w:rPr>
          <w:rFonts w:cstheme="minorHAnsi"/>
        </w:rPr>
        <w:t>MPEG</w:t>
      </w:r>
      <w:r>
        <w:rPr>
          <w:rFonts w:cstheme="minorHAnsi"/>
        </w:rPr>
        <w:t xml:space="preserve"> meeting</w:t>
      </w:r>
      <w:r w:rsidR="00634ECB">
        <w:rPr>
          <w:rFonts w:cstheme="minorHAnsi"/>
        </w:rPr>
        <w:t xml:space="preserve"> with the following information</w:t>
      </w:r>
      <w:r w:rsidR="002E40BB">
        <w:rPr>
          <w:rFonts w:ascii="Times New Roman" w:eastAsia="MS Mincho" w:hAnsi="Times New Roman"/>
          <w:lang w:eastAsia="de-DE"/>
        </w:rPr>
        <w:t xml:space="preserve"> as listed </w:t>
      </w:r>
      <w:r w:rsidR="00634ECB">
        <w:rPr>
          <w:rFonts w:cstheme="minorHAnsi"/>
        </w:rPr>
        <w:t xml:space="preserve">in clause </w:t>
      </w:r>
      <w:r w:rsidR="002E40BB">
        <w:rPr>
          <w:rFonts w:cstheme="minorHAnsi"/>
        </w:rPr>
        <w:fldChar w:fldCharType="begin"/>
      </w:r>
      <w:r w:rsidR="002E40BB">
        <w:rPr>
          <w:rFonts w:cstheme="minorHAnsi"/>
        </w:rPr>
        <w:instrText xml:space="preserve"> REF _Ref53399275 \r \h </w:instrText>
      </w:r>
      <w:r w:rsidR="002E40BB">
        <w:rPr>
          <w:rFonts w:cstheme="minorHAnsi"/>
        </w:rPr>
      </w:r>
      <w:r w:rsidR="002E40BB">
        <w:rPr>
          <w:rFonts w:cstheme="minorHAnsi"/>
        </w:rPr>
        <w:fldChar w:fldCharType="separate"/>
      </w:r>
      <w:r w:rsidR="002E40BB">
        <w:rPr>
          <w:rFonts w:cstheme="minorHAnsi"/>
        </w:rPr>
        <w:t>2.3</w:t>
      </w:r>
      <w:r w:rsidR="002E40BB">
        <w:rPr>
          <w:rFonts w:cstheme="minorHAnsi"/>
        </w:rPr>
        <w:fldChar w:fldCharType="end"/>
      </w:r>
      <w:r w:rsidR="00634ECB">
        <w:rPr>
          <w:rFonts w:cstheme="minorHAnsi"/>
        </w:rPr>
        <w:t>.</w:t>
      </w:r>
    </w:p>
    <w:p w14:paraId="0CCC7B01" w14:textId="2F3BD48B" w:rsidR="00634ECB" w:rsidRPr="00EC3B8C" w:rsidRDefault="00634ECB" w:rsidP="00634ECB">
      <w:pPr>
        <w:pStyle w:val="Heading2"/>
        <w:keepLines w:val="0"/>
        <w:widowControl/>
        <w:numPr>
          <w:ilvl w:val="1"/>
          <w:numId w:val="3"/>
        </w:numPr>
        <w:autoSpaceDE/>
        <w:autoSpaceDN/>
        <w:spacing w:before="240" w:after="60"/>
        <w:jc w:val="both"/>
      </w:pPr>
      <w:bookmarkStart w:id="5" w:name="_Toc77377248"/>
      <w:bookmarkStart w:id="6" w:name="_Toc77377302"/>
      <w:bookmarkStart w:id="7" w:name="_Toc77377249"/>
      <w:bookmarkStart w:id="8" w:name="_Toc77377303"/>
      <w:bookmarkStart w:id="9" w:name="_Toc77377250"/>
      <w:bookmarkStart w:id="10" w:name="_Toc77377304"/>
      <w:bookmarkStart w:id="11" w:name="_Toc77377251"/>
      <w:bookmarkStart w:id="12" w:name="_Toc77377305"/>
      <w:bookmarkStart w:id="13" w:name="_Toc77377252"/>
      <w:bookmarkStart w:id="14" w:name="_Toc77377306"/>
      <w:bookmarkStart w:id="15" w:name="_Toc77377253"/>
      <w:bookmarkStart w:id="16" w:name="_Toc77377307"/>
      <w:bookmarkStart w:id="17" w:name="_Toc77377254"/>
      <w:bookmarkStart w:id="18" w:name="_Toc77377308"/>
      <w:bookmarkStart w:id="19" w:name="_Ref53399275"/>
      <w:bookmarkStart w:id="20" w:name="_Toc126923188"/>
      <w:bookmarkEnd w:id="5"/>
      <w:bookmarkEnd w:id="6"/>
      <w:bookmarkEnd w:id="7"/>
      <w:bookmarkEnd w:id="8"/>
      <w:bookmarkEnd w:id="9"/>
      <w:bookmarkEnd w:id="10"/>
      <w:bookmarkEnd w:id="11"/>
      <w:bookmarkEnd w:id="12"/>
      <w:bookmarkEnd w:id="13"/>
      <w:bookmarkEnd w:id="14"/>
      <w:bookmarkEnd w:id="15"/>
      <w:bookmarkEnd w:id="16"/>
      <w:bookmarkEnd w:id="17"/>
      <w:bookmarkEnd w:id="18"/>
      <w:r w:rsidRPr="00EC3B8C">
        <w:t xml:space="preserve">Template for </w:t>
      </w:r>
      <w:r w:rsidR="00414BDB">
        <w:t>t</w:t>
      </w:r>
      <w:r w:rsidRPr="00EC3B8C">
        <w:t xml:space="preserve">est </w:t>
      </w:r>
      <w:r w:rsidR="00414BDB">
        <w:t>s</w:t>
      </w:r>
      <w:r w:rsidRPr="00EC3B8C">
        <w:t>cenario</w:t>
      </w:r>
      <w:bookmarkEnd w:id="19"/>
      <w:bookmarkEnd w:id="20"/>
    </w:p>
    <w:p w14:paraId="1B978625" w14:textId="77777777" w:rsidR="00634ECB" w:rsidRPr="00EC3B8C" w:rsidRDefault="00634ECB" w:rsidP="00634ECB">
      <w:pPr>
        <w:rPr>
          <w:rFonts w:cstheme="minorHAnsi"/>
        </w:rPr>
      </w:pPr>
      <w:r w:rsidRPr="00EC3B8C">
        <w:rPr>
          <w:rFonts w:cstheme="minorHAnsi"/>
        </w:rPr>
        <w:t>The following table should be used to propose test scenarios for scene description:</w:t>
      </w:r>
    </w:p>
    <w:tbl>
      <w:tblPr>
        <w:tblStyle w:val="TableGrid"/>
        <w:tblW w:w="0" w:type="auto"/>
        <w:tblLook w:val="04A0" w:firstRow="1" w:lastRow="0" w:firstColumn="1" w:lastColumn="0" w:noHBand="0" w:noVBand="1"/>
      </w:tblPr>
      <w:tblGrid>
        <w:gridCol w:w="3568"/>
        <w:gridCol w:w="5442"/>
      </w:tblGrid>
      <w:tr w:rsidR="00634ECB" w:rsidRPr="004F47B5" w14:paraId="29849880" w14:textId="77777777" w:rsidTr="00826CDB">
        <w:tc>
          <w:tcPr>
            <w:tcW w:w="3823" w:type="dxa"/>
          </w:tcPr>
          <w:p w14:paraId="1F01F66F" w14:textId="77777777" w:rsidR="00634ECB" w:rsidRPr="00EF21D2" w:rsidRDefault="00634ECB" w:rsidP="00826CDB">
            <w:pPr>
              <w:rPr>
                <w:b/>
                <w:bCs/>
                <w:sz w:val="22"/>
                <w:szCs w:val="22"/>
                <w:lang w:val="en-CA"/>
              </w:rPr>
            </w:pPr>
            <w:r w:rsidRPr="00EF21D2">
              <w:rPr>
                <w:b/>
                <w:bCs/>
                <w:sz w:val="22"/>
                <w:szCs w:val="22"/>
                <w:lang w:val="en-CA"/>
              </w:rPr>
              <w:t>Item</w:t>
            </w:r>
          </w:p>
        </w:tc>
        <w:tc>
          <w:tcPr>
            <w:tcW w:w="5805" w:type="dxa"/>
          </w:tcPr>
          <w:p w14:paraId="2957D49F" w14:textId="77777777" w:rsidR="00634ECB" w:rsidRPr="00EF21D2" w:rsidRDefault="00634ECB" w:rsidP="00826CDB">
            <w:pPr>
              <w:rPr>
                <w:b/>
                <w:bCs/>
                <w:sz w:val="22"/>
                <w:szCs w:val="22"/>
                <w:lang w:val="en-CA"/>
              </w:rPr>
            </w:pPr>
            <w:r w:rsidRPr="00EF21D2">
              <w:rPr>
                <w:b/>
                <w:bCs/>
                <w:sz w:val="22"/>
                <w:szCs w:val="22"/>
                <w:lang w:val="en-CA"/>
              </w:rPr>
              <w:t>Description</w:t>
            </w:r>
          </w:p>
        </w:tc>
      </w:tr>
      <w:tr w:rsidR="00634ECB" w:rsidRPr="004F47B5" w14:paraId="19960FAF" w14:textId="77777777" w:rsidTr="00826CDB">
        <w:tc>
          <w:tcPr>
            <w:tcW w:w="3823" w:type="dxa"/>
          </w:tcPr>
          <w:p w14:paraId="5EDB3DF1" w14:textId="77777777" w:rsidR="00634ECB" w:rsidRPr="00EF21D2" w:rsidRDefault="00634ECB" w:rsidP="00826CDB">
            <w:pPr>
              <w:rPr>
                <w:b/>
                <w:bCs/>
                <w:sz w:val="22"/>
                <w:szCs w:val="22"/>
                <w:lang w:val="en-CA"/>
              </w:rPr>
            </w:pPr>
            <w:r w:rsidRPr="00EF21D2">
              <w:rPr>
                <w:b/>
                <w:bCs/>
                <w:sz w:val="22"/>
                <w:szCs w:val="22"/>
                <w:lang w:val="en-CA"/>
              </w:rPr>
              <w:t>Title</w:t>
            </w:r>
          </w:p>
        </w:tc>
        <w:tc>
          <w:tcPr>
            <w:tcW w:w="5805" w:type="dxa"/>
          </w:tcPr>
          <w:p w14:paraId="1BE41F6B" w14:textId="61801512" w:rsidR="00634ECB" w:rsidRPr="00EF21D2" w:rsidRDefault="00634ECB" w:rsidP="00826CDB">
            <w:pPr>
              <w:rPr>
                <w:sz w:val="22"/>
                <w:szCs w:val="22"/>
                <w:lang w:val="en-CA"/>
              </w:rPr>
            </w:pPr>
            <w:r w:rsidRPr="00EF21D2">
              <w:rPr>
                <w:sz w:val="22"/>
                <w:szCs w:val="22"/>
                <w:lang w:val="en-CA"/>
              </w:rPr>
              <w:t xml:space="preserve">&lt;give it a catchy title, </w:t>
            </w:r>
            <w:r w:rsidR="00AE4425" w:rsidRPr="00EF21D2">
              <w:rPr>
                <w:sz w:val="22"/>
                <w:szCs w:val="22"/>
                <w:lang w:val="en-CA"/>
              </w:rPr>
              <w:t>e.g.,</w:t>
            </w:r>
            <w:r w:rsidRPr="00EF21D2">
              <w:rPr>
                <w:sz w:val="22"/>
                <w:szCs w:val="22"/>
                <w:lang w:val="en-CA"/>
              </w:rPr>
              <w:t xml:space="preserve"> as those listed in clause 2&gt;</w:t>
            </w:r>
          </w:p>
        </w:tc>
      </w:tr>
      <w:tr w:rsidR="00634ECB" w:rsidRPr="004F47B5" w14:paraId="721DFBCC" w14:textId="77777777" w:rsidTr="00826CDB">
        <w:tc>
          <w:tcPr>
            <w:tcW w:w="3823" w:type="dxa"/>
          </w:tcPr>
          <w:p w14:paraId="2CE46ED0" w14:textId="77777777" w:rsidR="00634ECB" w:rsidRPr="00EF21D2" w:rsidRDefault="00634ECB" w:rsidP="00826CDB">
            <w:pPr>
              <w:rPr>
                <w:b/>
                <w:bCs/>
                <w:sz w:val="22"/>
                <w:szCs w:val="22"/>
                <w:lang w:val="en-CA"/>
              </w:rPr>
            </w:pPr>
            <w:r w:rsidRPr="00EF21D2">
              <w:rPr>
                <w:b/>
                <w:bCs/>
                <w:sz w:val="22"/>
                <w:szCs w:val="22"/>
                <w:lang w:val="en-CA"/>
              </w:rPr>
              <w:t>Description</w:t>
            </w:r>
          </w:p>
        </w:tc>
        <w:tc>
          <w:tcPr>
            <w:tcW w:w="5805" w:type="dxa"/>
          </w:tcPr>
          <w:p w14:paraId="527BEAEB" w14:textId="77777777" w:rsidR="00634ECB" w:rsidRPr="00EF21D2" w:rsidRDefault="00634ECB" w:rsidP="00634ECB">
            <w:pPr>
              <w:numPr>
                <w:ilvl w:val="0"/>
                <w:numId w:val="22"/>
              </w:numPr>
              <w:spacing w:after="100"/>
              <w:jc w:val="both"/>
              <w:rPr>
                <w:sz w:val="22"/>
                <w:szCs w:val="22"/>
              </w:rPr>
            </w:pPr>
            <w:r w:rsidRPr="00EF21D2">
              <w:rPr>
                <w:sz w:val="22"/>
                <w:szCs w:val="22"/>
              </w:rPr>
              <w:t>What is the basic use case?</w:t>
            </w:r>
          </w:p>
          <w:p w14:paraId="76F00C8A" w14:textId="77777777" w:rsidR="00634ECB" w:rsidRPr="00EF21D2" w:rsidRDefault="00634ECB" w:rsidP="00634ECB">
            <w:pPr>
              <w:numPr>
                <w:ilvl w:val="0"/>
                <w:numId w:val="22"/>
              </w:numPr>
              <w:spacing w:after="100"/>
              <w:jc w:val="both"/>
              <w:rPr>
                <w:sz w:val="22"/>
                <w:szCs w:val="22"/>
              </w:rPr>
            </w:pPr>
            <w:r w:rsidRPr="00EF21D2">
              <w:rPr>
                <w:sz w:val="22"/>
                <w:szCs w:val="22"/>
              </w:rPr>
              <w:t>How does it relate to MPEG-I Requirements and Use Cases?</w:t>
            </w:r>
          </w:p>
        </w:tc>
      </w:tr>
      <w:tr w:rsidR="00634ECB" w:rsidRPr="004F47B5" w14:paraId="1F1A7A84" w14:textId="77777777" w:rsidTr="00826CDB">
        <w:tc>
          <w:tcPr>
            <w:tcW w:w="3823" w:type="dxa"/>
          </w:tcPr>
          <w:p w14:paraId="0351B015" w14:textId="77777777" w:rsidR="00634ECB" w:rsidRPr="00EF21D2" w:rsidRDefault="00634ECB" w:rsidP="00826CDB">
            <w:pPr>
              <w:rPr>
                <w:b/>
                <w:bCs/>
                <w:sz w:val="22"/>
                <w:szCs w:val="22"/>
                <w:lang w:val="en-CA"/>
              </w:rPr>
            </w:pPr>
            <w:r w:rsidRPr="00EF21D2">
              <w:rPr>
                <w:b/>
                <w:bCs/>
                <w:sz w:val="22"/>
                <w:szCs w:val="22"/>
                <w:lang w:val="en-CA"/>
              </w:rPr>
              <w:t>Required test assets</w:t>
            </w:r>
          </w:p>
        </w:tc>
        <w:tc>
          <w:tcPr>
            <w:tcW w:w="5805" w:type="dxa"/>
          </w:tcPr>
          <w:p w14:paraId="6FDCC98D"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3D scene, real-time assets for media (2D/3D)</w:t>
            </w:r>
          </w:p>
          <w:p w14:paraId="042D21B6"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Anything else</w:t>
            </w:r>
          </w:p>
          <w:p w14:paraId="5272F47E"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References to test assets</w:t>
            </w:r>
          </w:p>
        </w:tc>
      </w:tr>
      <w:tr w:rsidR="00634ECB" w:rsidRPr="004F47B5" w14:paraId="67028E57" w14:textId="77777777" w:rsidTr="00826CDB">
        <w:tc>
          <w:tcPr>
            <w:tcW w:w="3823" w:type="dxa"/>
          </w:tcPr>
          <w:p w14:paraId="55DACD47" w14:textId="77777777" w:rsidR="00634ECB" w:rsidRPr="00EF21D2" w:rsidRDefault="00634ECB" w:rsidP="00826CDB">
            <w:pPr>
              <w:rPr>
                <w:b/>
                <w:bCs/>
                <w:sz w:val="22"/>
                <w:szCs w:val="22"/>
                <w:lang w:val="en-CA"/>
              </w:rPr>
            </w:pPr>
            <w:r w:rsidRPr="00EF21D2">
              <w:rPr>
                <w:b/>
                <w:bCs/>
                <w:sz w:val="22"/>
                <w:szCs w:val="22"/>
                <w:lang w:val="en-CA"/>
              </w:rPr>
              <w:t>Current Support</w:t>
            </w:r>
          </w:p>
        </w:tc>
        <w:tc>
          <w:tcPr>
            <w:tcW w:w="5805" w:type="dxa"/>
          </w:tcPr>
          <w:p w14:paraId="460206E4" w14:textId="77777777" w:rsidR="00634ECB" w:rsidRPr="00EF21D2" w:rsidRDefault="00634ECB" w:rsidP="00634ECB">
            <w:pPr>
              <w:numPr>
                <w:ilvl w:val="0"/>
                <w:numId w:val="23"/>
              </w:numPr>
              <w:tabs>
                <w:tab w:val="num" w:pos="720"/>
              </w:tabs>
              <w:spacing w:after="100"/>
              <w:jc w:val="both"/>
              <w:rPr>
                <w:sz w:val="22"/>
                <w:szCs w:val="22"/>
              </w:rPr>
            </w:pPr>
            <w:r w:rsidRPr="00EF21D2">
              <w:rPr>
                <w:sz w:val="22"/>
                <w:szCs w:val="22"/>
              </w:rPr>
              <w:t xml:space="preserve">How can glTF Scene Description be used </w:t>
            </w:r>
            <w:proofErr w:type="gramStart"/>
            <w:r w:rsidRPr="00EF21D2">
              <w:rPr>
                <w:sz w:val="22"/>
                <w:szCs w:val="22"/>
              </w:rPr>
              <w:t>today</w:t>
            </w:r>
            <w:proofErr w:type="gramEnd"/>
            <w:r w:rsidRPr="00EF21D2">
              <w:rPr>
                <w:sz w:val="22"/>
                <w:szCs w:val="22"/>
              </w:rPr>
              <w:t xml:space="preserve"> </w:t>
            </w:r>
          </w:p>
          <w:p w14:paraId="56CF3A75" w14:textId="77777777" w:rsidR="00634ECB" w:rsidRPr="00EF21D2" w:rsidRDefault="00634ECB" w:rsidP="00634ECB">
            <w:pPr>
              <w:numPr>
                <w:ilvl w:val="0"/>
                <w:numId w:val="23"/>
              </w:numPr>
              <w:tabs>
                <w:tab w:val="num" w:pos="720"/>
              </w:tabs>
              <w:spacing w:after="100"/>
              <w:jc w:val="both"/>
              <w:rPr>
                <w:sz w:val="22"/>
                <w:szCs w:val="22"/>
              </w:rPr>
            </w:pPr>
            <w:r w:rsidRPr="00EF21D2">
              <w:rPr>
                <w:sz w:val="22"/>
                <w:szCs w:val="22"/>
              </w:rPr>
              <w:t xml:space="preserve">What are gaps/inefficiencies of glTF2.0 to address this scenario? </w:t>
            </w:r>
          </w:p>
        </w:tc>
      </w:tr>
      <w:tr w:rsidR="00634ECB" w:rsidRPr="004F47B5" w14:paraId="29289F96" w14:textId="77777777" w:rsidTr="00826CDB">
        <w:tc>
          <w:tcPr>
            <w:tcW w:w="3823" w:type="dxa"/>
          </w:tcPr>
          <w:p w14:paraId="681B98C3" w14:textId="77777777" w:rsidR="00634ECB" w:rsidRPr="00EF21D2" w:rsidRDefault="00634ECB" w:rsidP="00826CDB">
            <w:pPr>
              <w:rPr>
                <w:b/>
                <w:bCs/>
                <w:sz w:val="22"/>
                <w:szCs w:val="22"/>
                <w:lang w:val="en-CA"/>
              </w:rPr>
            </w:pPr>
            <w:r w:rsidRPr="00EF21D2">
              <w:rPr>
                <w:b/>
                <w:bCs/>
                <w:sz w:val="22"/>
                <w:szCs w:val="22"/>
                <w:lang w:val="en-CA"/>
              </w:rPr>
              <w:t>Criteria</w:t>
            </w:r>
          </w:p>
        </w:tc>
        <w:tc>
          <w:tcPr>
            <w:tcW w:w="5805" w:type="dxa"/>
          </w:tcPr>
          <w:p w14:paraId="05C06608" w14:textId="77777777" w:rsidR="00634ECB" w:rsidRPr="00EF21D2" w:rsidRDefault="00634ECB" w:rsidP="00634ECB">
            <w:pPr>
              <w:numPr>
                <w:ilvl w:val="0"/>
                <w:numId w:val="24"/>
              </w:numPr>
              <w:tabs>
                <w:tab w:val="num" w:pos="720"/>
              </w:tabs>
              <w:spacing w:after="100"/>
              <w:jc w:val="both"/>
              <w:rPr>
                <w:sz w:val="22"/>
                <w:szCs w:val="22"/>
              </w:rPr>
            </w:pPr>
            <w:r w:rsidRPr="00EF21D2">
              <w:rPr>
                <w:sz w:val="22"/>
                <w:szCs w:val="22"/>
              </w:rPr>
              <w:t>What are relevant criteria for the user experience/</w:t>
            </w:r>
            <w:proofErr w:type="spellStart"/>
            <w:r w:rsidRPr="00EF21D2">
              <w:rPr>
                <w:sz w:val="22"/>
                <w:szCs w:val="22"/>
              </w:rPr>
              <w:t>QoE</w:t>
            </w:r>
            <w:proofErr w:type="spellEnd"/>
            <w:r w:rsidRPr="00EF21D2">
              <w:rPr>
                <w:sz w:val="22"/>
                <w:szCs w:val="22"/>
              </w:rPr>
              <w:t xml:space="preserve">? </w:t>
            </w:r>
          </w:p>
          <w:p w14:paraId="4116F7AE" w14:textId="77777777" w:rsidR="00634ECB" w:rsidRPr="00EF21D2" w:rsidRDefault="00634ECB" w:rsidP="00634ECB">
            <w:pPr>
              <w:numPr>
                <w:ilvl w:val="0"/>
                <w:numId w:val="24"/>
              </w:numPr>
              <w:tabs>
                <w:tab w:val="num" w:pos="720"/>
              </w:tabs>
              <w:spacing w:after="100"/>
              <w:jc w:val="both"/>
              <w:rPr>
                <w:sz w:val="22"/>
                <w:szCs w:val="22"/>
              </w:rPr>
            </w:pPr>
            <w:r w:rsidRPr="00EF21D2">
              <w:rPr>
                <w:sz w:val="22"/>
                <w:szCs w:val="22"/>
              </w:rPr>
              <w:t>What are relevant criteria for passing the test scenario?</w:t>
            </w:r>
          </w:p>
        </w:tc>
      </w:tr>
    </w:tbl>
    <w:p w14:paraId="167EFB03" w14:textId="492BD8AB" w:rsidR="00634ECB" w:rsidRPr="00EC3B8C" w:rsidRDefault="00634ECB" w:rsidP="00634ECB">
      <w:pPr>
        <w:pStyle w:val="Heading2"/>
        <w:keepLines w:val="0"/>
        <w:widowControl/>
        <w:numPr>
          <w:ilvl w:val="1"/>
          <w:numId w:val="3"/>
        </w:numPr>
        <w:autoSpaceDE/>
        <w:autoSpaceDN/>
        <w:spacing w:before="240" w:after="60"/>
        <w:jc w:val="both"/>
      </w:pPr>
      <w:bookmarkStart w:id="21" w:name="_Toc126923189"/>
      <w:r>
        <w:t>Call for</w:t>
      </w:r>
      <w:r w:rsidRPr="00EC3B8C">
        <w:t xml:space="preserve"> </w:t>
      </w:r>
      <w:r w:rsidR="00414BDB">
        <w:t>t</w:t>
      </w:r>
      <w:r w:rsidRPr="00EC3B8C">
        <w:t xml:space="preserve">est </w:t>
      </w:r>
      <w:proofErr w:type="gramStart"/>
      <w:r w:rsidR="00414BDB">
        <w:t>d</w:t>
      </w:r>
      <w:r w:rsidRPr="00EC3B8C">
        <w:t>ata</w:t>
      </w:r>
      <w:bookmarkEnd w:id="21"/>
      <w:proofErr w:type="gramEnd"/>
    </w:p>
    <w:p w14:paraId="20705A70" w14:textId="77777777" w:rsidR="00634ECB" w:rsidRPr="00EC3B8C" w:rsidRDefault="00634ECB" w:rsidP="00AE4425">
      <w:r w:rsidRPr="00EC3B8C">
        <w:t>Among others, we solicit the following material to be used as content for the creation and validation of MPEG-Scene Descriptions:</w:t>
      </w:r>
    </w:p>
    <w:p w14:paraId="114A44F2"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2D content that can server as overlays, video textures</w:t>
      </w:r>
    </w:p>
    <w:p w14:paraId="6943AB9D" w14:textId="2584026F"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 xml:space="preserve">2D and 3D content that is captured from a local camera, </w:t>
      </w:r>
      <w:r w:rsidR="00AE4425" w:rsidRPr="00C1464E">
        <w:rPr>
          <w:rFonts w:ascii="Cambria" w:eastAsia="Times New Roman" w:hAnsi="Cambria" w:cs="Calibri"/>
          <w:lang w:val="en-GB" w:eastAsia="de-DE"/>
        </w:rPr>
        <w:t>e.g.,</w:t>
      </w:r>
      <w:r w:rsidRPr="00C1464E">
        <w:rPr>
          <w:rFonts w:ascii="Cambria" w:eastAsia="Times New Roman" w:hAnsi="Cambria" w:cs="Calibri"/>
          <w:lang w:val="en-GB" w:eastAsia="de-DE"/>
        </w:rPr>
        <w:t xml:space="preserve"> representing a conference room or flat surfaces for </w:t>
      </w:r>
      <w:proofErr w:type="gramStart"/>
      <w:r w:rsidRPr="00C1464E">
        <w:rPr>
          <w:rFonts w:ascii="Cambria" w:eastAsia="Times New Roman" w:hAnsi="Cambria" w:cs="Calibri"/>
          <w:lang w:val="en-GB" w:eastAsia="de-DE"/>
        </w:rPr>
        <w:t>overlay</w:t>
      </w:r>
      <w:proofErr w:type="gramEnd"/>
    </w:p>
    <w:p w14:paraId="641B8C9C" w14:textId="37E522AD"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 xml:space="preserve">3D game content, </w:t>
      </w:r>
      <w:r w:rsidR="00AE4425" w:rsidRPr="00C1464E">
        <w:rPr>
          <w:rFonts w:ascii="Cambria" w:eastAsia="Times New Roman" w:hAnsi="Cambria" w:cs="Calibri"/>
          <w:lang w:val="en-GB" w:eastAsia="de-DE"/>
        </w:rPr>
        <w:t>e.g.,</w:t>
      </w:r>
      <w:r w:rsidRPr="00C1464E">
        <w:rPr>
          <w:rFonts w:ascii="Cambria" w:eastAsia="Times New Roman" w:hAnsi="Cambria" w:cs="Calibri"/>
          <w:lang w:val="en-GB" w:eastAsia="de-DE"/>
        </w:rPr>
        <w:t xml:space="preserve"> provided in Unity, that can be used for the online gaming </w:t>
      </w:r>
      <w:proofErr w:type="gramStart"/>
      <w:r w:rsidRPr="00C1464E">
        <w:rPr>
          <w:rFonts w:ascii="Cambria" w:eastAsia="Times New Roman" w:hAnsi="Cambria" w:cs="Calibri"/>
          <w:lang w:val="en-GB" w:eastAsia="de-DE"/>
        </w:rPr>
        <w:t>scenario</w:t>
      </w:r>
      <w:proofErr w:type="gramEnd"/>
    </w:p>
    <w:p w14:paraId="0FEE3011"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3D cinematographic content that includes complete scenes</w:t>
      </w:r>
    </w:p>
    <w:p w14:paraId="3FB6A529"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 xml:space="preserve">VR content and 3D mesh and point cloud content that can be used for VR </w:t>
      </w:r>
      <w:proofErr w:type="gramStart"/>
      <w:r w:rsidRPr="00C1464E">
        <w:rPr>
          <w:rFonts w:ascii="Cambria" w:eastAsia="Times New Roman" w:hAnsi="Cambria" w:cs="Calibri"/>
          <w:lang w:val="en-GB" w:eastAsia="de-DE"/>
        </w:rPr>
        <w:t>scenes</w:t>
      </w:r>
      <w:proofErr w:type="gramEnd"/>
    </w:p>
    <w:p w14:paraId="5CEAFD72" w14:textId="4896BB46" w:rsidR="00634ECB" w:rsidRPr="00C1464E" w:rsidRDefault="00AE4425" w:rsidP="00AE4425">
      <w:pPr>
        <w:pStyle w:val="ListParagraph"/>
        <w:numPr>
          <w:ilvl w:val="0"/>
          <w:numId w:val="68"/>
        </w:numPr>
        <w:rPr>
          <w:rFonts w:ascii="Cambria" w:eastAsia="Times New Roman" w:hAnsi="Cambria" w:cs="Calibri"/>
          <w:lang w:val="en-GB" w:eastAsia="de-DE"/>
        </w:rPr>
      </w:pPr>
      <w:r w:rsidRPr="00C1464E">
        <w:rPr>
          <w:rFonts w:ascii="Cambria" w:hAnsi="Cambria"/>
        </w:rPr>
        <w:t>e</w:t>
      </w:r>
      <w:r w:rsidR="00634ECB" w:rsidRPr="00C1464E">
        <w:rPr>
          <w:rFonts w:ascii="Cambria" w:hAnsi="Cambria"/>
        </w:rPr>
        <w:t>t</w:t>
      </w:r>
      <w:r w:rsidRPr="00C1464E">
        <w:rPr>
          <w:rFonts w:ascii="Cambria" w:hAnsi="Cambria"/>
        </w:rPr>
        <w:t xml:space="preserve">c. </w:t>
      </w:r>
    </w:p>
    <w:p w14:paraId="3E09D94D" w14:textId="7A6FA5B0" w:rsidR="00634ECB" w:rsidRPr="00EC3B8C" w:rsidRDefault="00634ECB" w:rsidP="00AE4425">
      <w:r w:rsidRPr="00EC3B8C">
        <w:t xml:space="preserve">We welcome contributions of content that can be made available to the MPEG community for the </w:t>
      </w:r>
      <w:r w:rsidR="00AE4425">
        <w:t>development</w:t>
      </w:r>
      <w:r w:rsidR="00901FA1">
        <w:t xml:space="preserve"> and progress</w:t>
      </w:r>
      <w:r w:rsidRPr="00EC3B8C">
        <w:t xml:space="preserve"> of the MPEG-I Scene Description activity.</w:t>
      </w:r>
    </w:p>
    <w:p w14:paraId="1AE2457A" w14:textId="77777777" w:rsidR="00634ECB" w:rsidRPr="00EC3B8C" w:rsidRDefault="00634ECB" w:rsidP="00634ECB">
      <w:pPr>
        <w:pStyle w:val="Heading2"/>
        <w:keepLines w:val="0"/>
        <w:widowControl/>
        <w:numPr>
          <w:ilvl w:val="1"/>
          <w:numId w:val="3"/>
        </w:numPr>
        <w:autoSpaceDE/>
        <w:autoSpaceDN/>
        <w:spacing w:before="240" w:after="60"/>
        <w:jc w:val="both"/>
      </w:pPr>
      <w:bookmarkStart w:id="22" w:name="_Toc126923190"/>
      <w:r>
        <w:lastRenderedPageBreak/>
        <w:t>Timeline</w:t>
      </w:r>
      <w:bookmarkEnd w:id="22"/>
    </w:p>
    <w:p w14:paraId="75901F60" w14:textId="53FB3E2B" w:rsidR="00634ECB" w:rsidRDefault="00634ECB" w:rsidP="00634ECB">
      <w:pPr>
        <w:rPr>
          <w:rFonts w:cstheme="minorHAnsi"/>
        </w:rPr>
      </w:pPr>
      <w:r w:rsidRPr="00EC3B8C">
        <w:rPr>
          <w:rFonts w:cstheme="minorHAnsi"/>
        </w:rPr>
        <w:t xml:space="preserve">The data sets should be submitted as input contributions to </w:t>
      </w:r>
      <w:r w:rsidR="00901FA1">
        <w:rPr>
          <w:rFonts w:cstheme="minorHAnsi"/>
        </w:rPr>
        <w:t>an</w:t>
      </w:r>
      <w:r w:rsidRPr="00EC3B8C">
        <w:rPr>
          <w:rFonts w:cstheme="minorHAnsi"/>
        </w:rPr>
        <w:t xml:space="preserve"> MPEG meeting but early submission into AHG is welcome.</w:t>
      </w:r>
    </w:p>
    <w:p w14:paraId="35109FB6" w14:textId="5DA57FB2" w:rsidR="00634ECB" w:rsidRDefault="00634ECB" w:rsidP="00634ECB">
      <w:pPr>
        <w:pStyle w:val="Heading2"/>
        <w:keepLines w:val="0"/>
        <w:widowControl/>
        <w:numPr>
          <w:ilvl w:val="1"/>
          <w:numId w:val="3"/>
        </w:numPr>
        <w:autoSpaceDE/>
        <w:autoSpaceDN/>
        <w:spacing w:before="240" w:after="60"/>
        <w:jc w:val="both"/>
      </w:pPr>
      <w:bookmarkStart w:id="23" w:name="_Toc126923191"/>
      <w:r>
        <w:t xml:space="preserve">Available </w:t>
      </w:r>
      <w:r w:rsidR="00F90344">
        <w:t>t</w:t>
      </w:r>
      <w:r>
        <w:t xml:space="preserve">est </w:t>
      </w:r>
      <w:r w:rsidR="00F90344">
        <w:t>a</w:t>
      </w:r>
      <w:r>
        <w:t>ssets</w:t>
      </w:r>
      <w:bookmarkEnd w:id="23"/>
    </w:p>
    <w:p w14:paraId="59CBCA14" w14:textId="3B9AC2EA" w:rsidR="00634ECB" w:rsidRPr="00C42BF8" w:rsidRDefault="00634ECB" w:rsidP="00634ECB">
      <w:pPr>
        <w:rPr>
          <w:rFonts w:cstheme="minorHAnsi"/>
        </w:rPr>
      </w:pPr>
      <w:r w:rsidRPr="00C42BF8">
        <w:rPr>
          <w:rFonts w:cstheme="minorHAnsi"/>
        </w:rPr>
        <w:t xml:space="preserve">The following table lists the </w:t>
      </w:r>
      <w:r w:rsidR="005D0749" w:rsidRPr="00DC6C35">
        <w:t>available assets</w:t>
      </w:r>
      <w:r w:rsidRPr="00C42BF8">
        <w:rPr>
          <w:rFonts w:cstheme="minorHAnsi"/>
        </w:rPr>
        <w:t xml:space="preserve"> and provides a brief description:</w:t>
      </w:r>
    </w:p>
    <w:tbl>
      <w:tblPr>
        <w:tblStyle w:val="TableGrid"/>
        <w:tblW w:w="0" w:type="dxa"/>
        <w:tblLook w:val="04A0" w:firstRow="1" w:lastRow="0" w:firstColumn="1" w:lastColumn="0" w:noHBand="0" w:noVBand="1"/>
      </w:tblPr>
      <w:tblGrid>
        <w:gridCol w:w="2610"/>
        <w:gridCol w:w="6400"/>
      </w:tblGrid>
      <w:tr w:rsidR="00634ECB" w:rsidRPr="002B2210" w14:paraId="256F0F25" w14:textId="77777777" w:rsidTr="00826CDB">
        <w:tc>
          <w:tcPr>
            <w:tcW w:w="2695" w:type="dxa"/>
          </w:tcPr>
          <w:p w14:paraId="7A144D9C" w14:textId="77777777" w:rsidR="00634ECB" w:rsidRPr="008F0D21" w:rsidRDefault="00634ECB" w:rsidP="00826CDB">
            <w:pPr>
              <w:jc w:val="center"/>
              <w:rPr>
                <w:b/>
                <w:bCs/>
                <w:sz w:val="22"/>
                <w:szCs w:val="28"/>
              </w:rPr>
            </w:pPr>
            <w:r w:rsidRPr="008F0D21">
              <w:rPr>
                <w:b/>
                <w:bCs/>
                <w:sz w:val="22"/>
                <w:szCs w:val="28"/>
              </w:rPr>
              <w:t>Asset</w:t>
            </w:r>
          </w:p>
        </w:tc>
        <w:tc>
          <w:tcPr>
            <w:tcW w:w="6653" w:type="dxa"/>
          </w:tcPr>
          <w:p w14:paraId="77F24C89" w14:textId="77777777" w:rsidR="00634ECB" w:rsidRPr="008F0D21" w:rsidRDefault="00634ECB" w:rsidP="00826CDB">
            <w:pPr>
              <w:jc w:val="center"/>
              <w:rPr>
                <w:b/>
                <w:bCs/>
                <w:sz w:val="22"/>
                <w:szCs w:val="28"/>
              </w:rPr>
            </w:pPr>
            <w:r w:rsidRPr="008F0D21">
              <w:rPr>
                <w:b/>
                <w:bCs/>
                <w:sz w:val="22"/>
                <w:szCs w:val="28"/>
              </w:rPr>
              <w:t>Description</w:t>
            </w:r>
          </w:p>
        </w:tc>
      </w:tr>
      <w:tr w:rsidR="00634ECB" w14:paraId="1115C8FD" w14:textId="77777777" w:rsidTr="00826CDB">
        <w:tc>
          <w:tcPr>
            <w:tcW w:w="2695" w:type="dxa"/>
          </w:tcPr>
          <w:p w14:paraId="30A4BD28" w14:textId="77777777" w:rsidR="00634ECB" w:rsidRPr="008F0D21" w:rsidRDefault="00634ECB" w:rsidP="00826CDB">
            <w:pPr>
              <w:rPr>
                <w:sz w:val="22"/>
                <w:szCs w:val="28"/>
              </w:rPr>
            </w:pPr>
            <w:r w:rsidRPr="008F0D21">
              <w:rPr>
                <w:sz w:val="22"/>
                <w:szCs w:val="28"/>
              </w:rPr>
              <w:t>conferenceroom.zip</w:t>
            </w:r>
          </w:p>
        </w:tc>
        <w:tc>
          <w:tcPr>
            <w:tcW w:w="6653" w:type="dxa"/>
          </w:tcPr>
          <w:p w14:paraId="3AF982A5" w14:textId="77777777" w:rsidR="00634ECB" w:rsidRPr="008F0D21" w:rsidRDefault="00634ECB" w:rsidP="00826CDB">
            <w:pPr>
              <w:rPr>
                <w:sz w:val="22"/>
                <w:szCs w:val="28"/>
              </w:rPr>
            </w:pPr>
            <w:r w:rsidRPr="008F0D21">
              <w:rPr>
                <w:sz w:val="22"/>
                <w:szCs w:val="28"/>
              </w:rPr>
              <w:t>a glTF asset that represents a conference room.</w:t>
            </w:r>
          </w:p>
        </w:tc>
      </w:tr>
      <w:tr w:rsidR="00634ECB" w14:paraId="5D227387" w14:textId="77777777" w:rsidTr="00826CDB">
        <w:tc>
          <w:tcPr>
            <w:tcW w:w="2695" w:type="dxa"/>
          </w:tcPr>
          <w:p w14:paraId="0BCC4B9C" w14:textId="77777777" w:rsidR="00634ECB" w:rsidRPr="008F0D21" w:rsidRDefault="00634ECB" w:rsidP="00826CDB">
            <w:pPr>
              <w:rPr>
                <w:sz w:val="22"/>
                <w:szCs w:val="28"/>
              </w:rPr>
            </w:pPr>
            <w:r w:rsidRPr="008F0D21">
              <w:rPr>
                <w:sz w:val="22"/>
                <w:szCs w:val="28"/>
              </w:rPr>
              <w:t>livingroom.zip</w:t>
            </w:r>
          </w:p>
        </w:tc>
        <w:tc>
          <w:tcPr>
            <w:tcW w:w="6653" w:type="dxa"/>
          </w:tcPr>
          <w:p w14:paraId="377D4DE7" w14:textId="77777777" w:rsidR="00634ECB" w:rsidRPr="008F0D21" w:rsidRDefault="00634ECB" w:rsidP="00826CDB">
            <w:pPr>
              <w:rPr>
                <w:sz w:val="22"/>
                <w:szCs w:val="28"/>
              </w:rPr>
            </w:pPr>
            <w:r w:rsidRPr="008F0D21">
              <w:rPr>
                <w:sz w:val="22"/>
                <w:szCs w:val="28"/>
              </w:rPr>
              <w:t>a glTF asset that represents a living room.</w:t>
            </w:r>
          </w:p>
        </w:tc>
      </w:tr>
      <w:tr w:rsidR="00634ECB" w14:paraId="11DE96E5" w14:textId="77777777" w:rsidTr="00826CDB">
        <w:tc>
          <w:tcPr>
            <w:tcW w:w="2695" w:type="dxa"/>
          </w:tcPr>
          <w:p w14:paraId="0DB6EF5E" w14:textId="77777777" w:rsidR="00634ECB" w:rsidRPr="008F0D21" w:rsidRDefault="00634ECB" w:rsidP="00826CDB">
            <w:pPr>
              <w:rPr>
                <w:sz w:val="22"/>
                <w:szCs w:val="28"/>
              </w:rPr>
            </w:pPr>
            <w:r w:rsidRPr="008F0D21">
              <w:rPr>
                <w:sz w:val="22"/>
                <w:szCs w:val="28"/>
              </w:rPr>
              <w:t>island.zip</w:t>
            </w:r>
          </w:p>
        </w:tc>
        <w:tc>
          <w:tcPr>
            <w:tcW w:w="6653" w:type="dxa"/>
          </w:tcPr>
          <w:p w14:paraId="3E099D26" w14:textId="77777777" w:rsidR="00634ECB" w:rsidRPr="008F0D21" w:rsidRDefault="00634ECB" w:rsidP="00826CDB">
            <w:pPr>
              <w:rPr>
                <w:sz w:val="22"/>
                <w:szCs w:val="28"/>
              </w:rPr>
            </w:pPr>
            <w:r w:rsidRPr="008F0D21">
              <w:rPr>
                <w:sz w:val="22"/>
                <w:szCs w:val="28"/>
              </w:rPr>
              <w:t>a glTF asset that represents an island.</w:t>
            </w:r>
          </w:p>
        </w:tc>
      </w:tr>
      <w:tr w:rsidR="00634ECB" w14:paraId="369770E8" w14:textId="77777777" w:rsidTr="00826CDB">
        <w:tc>
          <w:tcPr>
            <w:tcW w:w="2695" w:type="dxa"/>
          </w:tcPr>
          <w:p w14:paraId="234F8BBC" w14:textId="77777777" w:rsidR="00634ECB" w:rsidRPr="008F0D21" w:rsidRDefault="00634ECB" w:rsidP="00826CDB">
            <w:pPr>
              <w:rPr>
                <w:sz w:val="22"/>
                <w:szCs w:val="28"/>
              </w:rPr>
            </w:pPr>
            <w:r w:rsidRPr="008F0D21">
              <w:rPr>
                <w:sz w:val="22"/>
                <w:szCs w:val="28"/>
              </w:rPr>
              <w:t>chair.zip</w:t>
            </w:r>
          </w:p>
        </w:tc>
        <w:tc>
          <w:tcPr>
            <w:tcW w:w="6653" w:type="dxa"/>
          </w:tcPr>
          <w:p w14:paraId="3DB07C25" w14:textId="77777777" w:rsidR="00634ECB" w:rsidRPr="008F0D21" w:rsidRDefault="00634ECB" w:rsidP="00826CDB">
            <w:pPr>
              <w:rPr>
                <w:sz w:val="22"/>
                <w:szCs w:val="28"/>
              </w:rPr>
            </w:pPr>
            <w:r w:rsidRPr="008F0D21">
              <w:rPr>
                <w:sz w:val="22"/>
                <w:szCs w:val="28"/>
              </w:rPr>
              <w:t>a glTF asset that represents a chair.</w:t>
            </w:r>
          </w:p>
        </w:tc>
      </w:tr>
      <w:tr w:rsidR="00634ECB" w14:paraId="657D20FE" w14:textId="77777777" w:rsidTr="00826CDB">
        <w:tc>
          <w:tcPr>
            <w:tcW w:w="2695" w:type="dxa"/>
          </w:tcPr>
          <w:p w14:paraId="6AD34979" w14:textId="77777777" w:rsidR="00634ECB" w:rsidRPr="008F0D21" w:rsidRDefault="00634ECB" w:rsidP="00826CDB">
            <w:pPr>
              <w:rPr>
                <w:sz w:val="22"/>
                <w:szCs w:val="28"/>
              </w:rPr>
            </w:pPr>
            <w:r w:rsidRPr="008F0D21">
              <w:rPr>
                <w:sz w:val="22"/>
                <w:szCs w:val="28"/>
              </w:rPr>
              <w:t>bbb.mp4</w:t>
            </w:r>
          </w:p>
        </w:tc>
        <w:tc>
          <w:tcPr>
            <w:tcW w:w="6653" w:type="dxa"/>
          </w:tcPr>
          <w:p w14:paraId="46B694F4" w14:textId="77777777" w:rsidR="00634ECB" w:rsidRPr="008F0D21" w:rsidRDefault="00634ECB" w:rsidP="00826CDB">
            <w:pPr>
              <w:rPr>
                <w:sz w:val="22"/>
                <w:szCs w:val="28"/>
              </w:rPr>
            </w:pPr>
            <w:r w:rsidRPr="008F0D21">
              <w:rPr>
                <w:sz w:val="22"/>
                <w:szCs w:val="28"/>
              </w:rPr>
              <w:t>Big Buck Bunny video file in mp4 format.</w:t>
            </w:r>
          </w:p>
        </w:tc>
      </w:tr>
      <w:tr w:rsidR="00634ECB" w14:paraId="5FA7D781" w14:textId="77777777" w:rsidTr="00826CDB">
        <w:tc>
          <w:tcPr>
            <w:tcW w:w="2695" w:type="dxa"/>
          </w:tcPr>
          <w:p w14:paraId="0C678DA3" w14:textId="77777777" w:rsidR="00634ECB" w:rsidRPr="008F0D21" w:rsidRDefault="00634ECB" w:rsidP="00826CDB">
            <w:pPr>
              <w:rPr>
                <w:sz w:val="22"/>
                <w:szCs w:val="28"/>
              </w:rPr>
            </w:pPr>
            <w:proofErr w:type="spellStart"/>
            <w:r w:rsidRPr="008F0D21">
              <w:rPr>
                <w:sz w:val="22"/>
                <w:szCs w:val="28"/>
              </w:rPr>
              <w:t>longdress_frame.ply</w:t>
            </w:r>
            <w:proofErr w:type="spellEnd"/>
          </w:p>
        </w:tc>
        <w:tc>
          <w:tcPr>
            <w:tcW w:w="6653" w:type="dxa"/>
          </w:tcPr>
          <w:p w14:paraId="7BB16620" w14:textId="77777777" w:rsidR="00634ECB" w:rsidRPr="008F0D21" w:rsidRDefault="00634ECB" w:rsidP="00826CDB">
            <w:pPr>
              <w:rPr>
                <w:sz w:val="22"/>
                <w:szCs w:val="28"/>
              </w:rPr>
            </w:pPr>
            <w:r w:rsidRPr="008F0D21">
              <w:rPr>
                <w:sz w:val="22"/>
                <w:szCs w:val="28"/>
              </w:rPr>
              <w:t xml:space="preserve">a binary PLY file from the </w:t>
            </w:r>
            <w:proofErr w:type="spellStart"/>
            <w:r w:rsidRPr="008F0D21">
              <w:rPr>
                <w:sz w:val="22"/>
                <w:szCs w:val="28"/>
              </w:rPr>
              <w:t>longress</w:t>
            </w:r>
            <w:proofErr w:type="spellEnd"/>
            <w:r w:rsidRPr="008F0D21">
              <w:rPr>
                <w:sz w:val="22"/>
                <w:szCs w:val="28"/>
              </w:rPr>
              <w:t xml:space="preserve"> point cloud sequence.</w:t>
            </w:r>
          </w:p>
        </w:tc>
      </w:tr>
      <w:tr w:rsidR="00345F2C" w14:paraId="6CA2730B" w14:textId="77777777" w:rsidTr="00826CDB">
        <w:tc>
          <w:tcPr>
            <w:tcW w:w="2695" w:type="dxa"/>
          </w:tcPr>
          <w:p w14:paraId="1850346F" w14:textId="769EC40A" w:rsidR="00345F2C" w:rsidRPr="008F0D21" w:rsidRDefault="00345F2C" w:rsidP="00826CDB">
            <w:pPr>
              <w:rPr>
                <w:sz w:val="22"/>
                <w:szCs w:val="28"/>
              </w:rPr>
            </w:pPr>
            <w:r w:rsidRPr="008F0D21">
              <w:rPr>
                <w:sz w:val="22"/>
                <w:szCs w:val="28"/>
              </w:rPr>
              <w:t>Scenario 11</w:t>
            </w:r>
          </w:p>
        </w:tc>
        <w:tc>
          <w:tcPr>
            <w:tcW w:w="6653" w:type="dxa"/>
          </w:tcPr>
          <w:p w14:paraId="33C2D79D" w14:textId="7AEB40CD" w:rsidR="00345F2C" w:rsidRPr="008F0D21" w:rsidRDefault="00345F2C" w:rsidP="00345F2C">
            <w:pPr>
              <w:rPr>
                <w:sz w:val="22"/>
                <w:szCs w:val="28"/>
              </w:rPr>
            </w:pPr>
            <w:r w:rsidRPr="008F0D21">
              <w:rPr>
                <w:sz w:val="22"/>
                <w:szCs w:val="28"/>
              </w:rPr>
              <w:t>Test Assets:</w:t>
            </w:r>
          </w:p>
          <w:p w14:paraId="54D66CF6" w14:textId="77777777" w:rsidR="00345F2C" w:rsidRPr="008F0D21" w:rsidRDefault="00345F2C" w:rsidP="00345F2C">
            <w:pPr>
              <w:rPr>
                <w:sz w:val="22"/>
                <w:szCs w:val="28"/>
              </w:rPr>
            </w:pPr>
          </w:p>
          <w:p w14:paraId="411F0BC8" w14:textId="77777777" w:rsidR="00345F2C" w:rsidRPr="008F0D21" w:rsidRDefault="00345F2C" w:rsidP="00345F2C">
            <w:pPr>
              <w:rPr>
                <w:sz w:val="22"/>
                <w:szCs w:val="28"/>
              </w:rPr>
            </w:pPr>
            <w:r w:rsidRPr="008F0D21">
              <w:rPr>
                <w:sz w:val="22"/>
                <w:szCs w:val="28"/>
              </w:rPr>
              <w:t>1. Pine Forest</w:t>
            </w:r>
            <w:r w:rsidRPr="008F0D21">
              <w:rPr>
                <w:sz w:val="22"/>
                <w:szCs w:val="28"/>
              </w:rPr>
              <w:tab/>
            </w:r>
          </w:p>
          <w:p w14:paraId="5F13DF81" w14:textId="77777777" w:rsidR="00345F2C" w:rsidRPr="008F0D21" w:rsidRDefault="00345F2C" w:rsidP="00345F2C">
            <w:pPr>
              <w:rPr>
                <w:sz w:val="22"/>
                <w:szCs w:val="28"/>
              </w:rPr>
            </w:pPr>
            <w:r w:rsidRPr="008F0D21">
              <w:rPr>
                <w:sz w:val="22"/>
                <w:szCs w:val="28"/>
              </w:rPr>
              <w:t xml:space="preserve">      "author": "</w:t>
            </w:r>
            <w:proofErr w:type="spellStart"/>
            <w:r w:rsidRPr="008F0D21">
              <w:rPr>
                <w:sz w:val="22"/>
                <w:szCs w:val="28"/>
              </w:rPr>
              <w:t>fangzhangmnm</w:t>
            </w:r>
            <w:proofErr w:type="spellEnd"/>
            <w:r w:rsidRPr="008F0D21">
              <w:rPr>
                <w:sz w:val="22"/>
                <w:szCs w:val="28"/>
              </w:rPr>
              <w:t xml:space="preserve"> (https://sketchfab.com/fangzhangmnm)",</w:t>
            </w:r>
          </w:p>
          <w:p w14:paraId="18724EA1" w14:textId="77777777" w:rsidR="00345F2C" w:rsidRPr="008F0D21" w:rsidRDefault="00345F2C" w:rsidP="00345F2C">
            <w:pPr>
              <w:rPr>
                <w:sz w:val="22"/>
                <w:szCs w:val="28"/>
              </w:rPr>
            </w:pPr>
            <w:r w:rsidRPr="008F0D21">
              <w:rPr>
                <w:sz w:val="22"/>
                <w:szCs w:val="28"/>
              </w:rPr>
              <w:t xml:space="preserve">      "license": "CC-BY-4.0 (http://creativecommons.org/licenses/by/4.0/)",</w:t>
            </w:r>
          </w:p>
          <w:p w14:paraId="743F2624" w14:textId="77777777" w:rsidR="00345F2C" w:rsidRPr="008F0D21" w:rsidRDefault="00345F2C" w:rsidP="00345F2C">
            <w:pPr>
              <w:rPr>
                <w:sz w:val="22"/>
                <w:szCs w:val="28"/>
                <w:lang w:val="fr-FR"/>
              </w:rPr>
            </w:pPr>
            <w:r w:rsidRPr="008F0D21">
              <w:rPr>
                <w:sz w:val="22"/>
                <w:szCs w:val="28"/>
              </w:rPr>
              <w:t xml:space="preserve">      </w:t>
            </w:r>
            <w:r w:rsidRPr="008F0D21">
              <w:rPr>
                <w:sz w:val="22"/>
                <w:szCs w:val="28"/>
                <w:lang w:val="fr-FR"/>
              </w:rPr>
              <w:t>"source</w:t>
            </w:r>
            <w:proofErr w:type="gramStart"/>
            <w:r w:rsidRPr="008F0D21">
              <w:rPr>
                <w:sz w:val="22"/>
                <w:szCs w:val="28"/>
                <w:lang w:val="fr-FR"/>
              </w:rPr>
              <w:t>":</w:t>
            </w:r>
            <w:proofErr w:type="gramEnd"/>
            <w:r w:rsidRPr="008F0D21">
              <w:rPr>
                <w:sz w:val="22"/>
                <w:szCs w:val="28"/>
                <w:lang w:val="fr-FR"/>
              </w:rPr>
              <w:t xml:space="preserve"> "https://sketchfab.com/3d-models/pine-forest-ece69535f7584e099488f65f2072264e",</w:t>
            </w:r>
          </w:p>
          <w:p w14:paraId="35A72100" w14:textId="77777777" w:rsidR="00345F2C" w:rsidRPr="008F0D21" w:rsidRDefault="00345F2C" w:rsidP="00345F2C">
            <w:pPr>
              <w:rPr>
                <w:sz w:val="22"/>
                <w:szCs w:val="28"/>
                <w:lang w:val="fr-FR"/>
              </w:rPr>
            </w:pPr>
          </w:p>
          <w:p w14:paraId="67A9C275" w14:textId="77777777" w:rsidR="00345F2C" w:rsidRPr="008F0D21" w:rsidRDefault="00345F2C" w:rsidP="00345F2C">
            <w:pPr>
              <w:rPr>
                <w:sz w:val="22"/>
                <w:szCs w:val="28"/>
              </w:rPr>
            </w:pPr>
            <w:r w:rsidRPr="008F0D21">
              <w:rPr>
                <w:sz w:val="22"/>
                <w:szCs w:val="28"/>
              </w:rPr>
              <w:t xml:space="preserve">2. woodland-5_trim_SN3D.wav </w:t>
            </w:r>
          </w:p>
          <w:p w14:paraId="7695EAF3" w14:textId="77777777" w:rsidR="00345F2C" w:rsidRPr="008F0D21" w:rsidRDefault="00345F2C" w:rsidP="00345F2C">
            <w:pPr>
              <w:rPr>
                <w:sz w:val="22"/>
                <w:szCs w:val="28"/>
              </w:rPr>
            </w:pPr>
            <w:r w:rsidRPr="008F0D21">
              <w:rPr>
                <w:sz w:val="22"/>
                <w:szCs w:val="28"/>
              </w:rPr>
              <w:tab/>
              <w:t xml:space="preserve">Obtained and modified from </w:t>
            </w:r>
            <w:proofErr w:type="spellStart"/>
            <w:r w:rsidRPr="008F0D21">
              <w:rPr>
                <w:sz w:val="22"/>
                <w:szCs w:val="28"/>
              </w:rPr>
              <w:t>EigenScape</w:t>
            </w:r>
            <w:proofErr w:type="spellEnd"/>
            <w:r w:rsidRPr="008F0D21">
              <w:rPr>
                <w:sz w:val="22"/>
                <w:szCs w:val="28"/>
              </w:rPr>
              <w:t xml:space="preserve">. </w:t>
            </w:r>
          </w:p>
          <w:p w14:paraId="7063746B" w14:textId="77777777" w:rsidR="00345F2C" w:rsidRPr="008F0D21" w:rsidRDefault="00345F2C" w:rsidP="00345F2C">
            <w:pPr>
              <w:rPr>
                <w:sz w:val="22"/>
                <w:szCs w:val="28"/>
              </w:rPr>
            </w:pPr>
            <w:r w:rsidRPr="008F0D21">
              <w:rPr>
                <w:sz w:val="22"/>
                <w:szCs w:val="28"/>
              </w:rPr>
              <w:tab/>
            </w:r>
            <w:proofErr w:type="spellStart"/>
            <w:r w:rsidRPr="008F0D21">
              <w:rPr>
                <w:sz w:val="22"/>
                <w:szCs w:val="28"/>
              </w:rPr>
              <w:t>EigenScape</w:t>
            </w:r>
            <w:proofErr w:type="spellEnd"/>
            <w:r w:rsidRPr="008F0D21">
              <w:rPr>
                <w:sz w:val="22"/>
                <w:szCs w:val="28"/>
              </w:rPr>
              <w:t xml:space="preserve"> is a database of acoustic scenes recorded spatially using the </w:t>
            </w:r>
            <w:proofErr w:type="spellStart"/>
            <w:r w:rsidRPr="008F0D21">
              <w:rPr>
                <w:sz w:val="22"/>
                <w:szCs w:val="28"/>
              </w:rPr>
              <w:t>mh</w:t>
            </w:r>
            <w:proofErr w:type="spellEnd"/>
            <w:r w:rsidRPr="008F0D21">
              <w:rPr>
                <w:sz w:val="22"/>
                <w:szCs w:val="28"/>
              </w:rPr>
              <w:t xml:space="preserve"> Acoustics </w:t>
            </w:r>
            <w:proofErr w:type="spellStart"/>
            <w:r w:rsidRPr="008F0D21">
              <w:rPr>
                <w:sz w:val="22"/>
                <w:szCs w:val="28"/>
              </w:rPr>
              <w:t>EigenMike</w:t>
            </w:r>
            <w:proofErr w:type="spellEnd"/>
            <w:r w:rsidRPr="008F0D21">
              <w:rPr>
                <w:sz w:val="22"/>
                <w:szCs w:val="28"/>
              </w:rPr>
              <w:t>. https://doi.org/10.5281/zenodo.1012809</w:t>
            </w:r>
          </w:p>
          <w:p w14:paraId="57F85359" w14:textId="32762EB9" w:rsidR="00345F2C" w:rsidRPr="008F0D21" w:rsidRDefault="00345F2C" w:rsidP="00345F2C">
            <w:pPr>
              <w:rPr>
                <w:sz w:val="22"/>
                <w:szCs w:val="28"/>
              </w:rPr>
            </w:pPr>
            <w:r w:rsidRPr="008F0D21">
              <w:rPr>
                <w:sz w:val="22"/>
                <w:szCs w:val="28"/>
              </w:rPr>
              <w:tab/>
              <w:t>Marc Green &lt;marc.c.green@york.ac.uk&gt;</w:t>
            </w:r>
          </w:p>
        </w:tc>
      </w:tr>
    </w:tbl>
    <w:p w14:paraId="45034FB2" w14:textId="77777777" w:rsidR="00634ECB" w:rsidRDefault="00634ECB" w:rsidP="00634ECB"/>
    <w:p w14:paraId="2B1545B8" w14:textId="110AE9B3" w:rsidR="00634ECB" w:rsidRPr="008F0D21" w:rsidRDefault="00634ECB" w:rsidP="00634ECB">
      <w:pPr>
        <w:rPr>
          <w:rFonts w:cstheme="minorHAnsi"/>
          <w:i/>
          <w:iCs/>
        </w:rPr>
      </w:pPr>
      <w:r w:rsidRPr="008F0D21">
        <w:rPr>
          <w:rFonts w:cstheme="minorHAnsi"/>
          <w:b/>
          <w:bCs/>
          <w:i/>
          <w:iCs/>
        </w:rPr>
        <w:t>Note</w:t>
      </w:r>
      <w:r w:rsidR="008F0D21" w:rsidRPr="008F0D21">
        <w:rPr>
          <w:rFonts w:cstheme="minorHAnsi"/>
          <w:b/>
          <w:bCs/>
          <w:i/>
          <w:iCs/>
        </w:rPr>
        <w:t>:</w:t>
      </w:r>
      <w:r w:rsidR="008F0D21">
        <w:rPr>
          <w:rFonts w:cstheme="minorHAnsi"/>
          <w:i/>
          <w:iCs/>
        </w:rPr>
        <w:t xml:space="preserve"> </w:t>
      </w:r>
      <w:r w:rsidRPr="008F0D21">
        <w:rPr>
          <w:rFonts w:cstheme="minorHAnsi"/>
          <w:i/>
          <w:iCs/>
        </w:rPr>
        <w:t xml:space="preserve">that the first </w:t>
      </w:r>
      <w:r w:rsidR="008F0D21">
        <w:rPr>
          <w:rFonts w:cstheme="minorHAnsi"/>
          <w:i/>
          <w:iCs/>
        </w:rPr>
        <w:t>four</w:t>
      </w:r>
      <w:r w:rsidRPr="008F0D21">
        <w:rPr>
          <w:rFonts w:cstheme="minorHAnsi"/>
          <w:i/>
          <w:iCs/>
        </w:rPr>
        <w:t xml:space="preserve"> assets are downloaded from </w:t>
      </w:r>
      <w:proofErr w:type="spellStart"/>
      <w:r w:rsidRPr="008F0D21">
        <w:rPr>
          <w:rFonts w:cstheme="minorHAnsi"/>
          <w:i/>
          <w:iCs/>
        </w:rPr>
        <w:t>sketchfab</w:t>
      </w:r>
      <w:proofErr w:type="spellEnd"/>
      <w:r w:rsidRPr="008F0D21">
        <w:rPr>
          <w:rFonts w:cstheme="minorHAnsi"/>
          <w:i/>
          <w:iCs/>
        </w:rPr>
        <w:t xml:space="preserve"> and are available for download and usage under the Creative Commons license as describe in CC Attribution License: </w:t>
      </w:r>
      <w:hyperlink r:id="rId15" w:history="1">
        <w:r w:rsidRPr="008F0D21">
          <w:rPr>
            <w:rStyle w:val="Hyperlink"/>
            <w:rFonts w:cstheme="minorHAnsi"/>
            <w:i/>
            <w:iCs/>
          </w:rPr>
          <w:t>https://creativecommons.org/licenses/by/4.0/</w:t>
        </w:r>
      </w:hyperlink>
      <w:r w:rsidRPr="008F0D21">
        <w:rPr>
          <w:rFonts w:cstheme="minorHAnsi"/>
          <w:i/>
          <w:iCs/>
        </w:rPr>
        <w:t>.</w:t>
      </w:r>
    </w:p>
    <w:p w14:paraId="6A206674" w14:textId="6EBA1A59" w:rsidR="00634ECB" w:rsidRPr="00B76234" w:rsidRDefault="00634ECB" w:rsidP="00634ECB">
      <w:pPr>
        <w:pStyle w:val="Heading2"/>
        <w:keepLines w:val="0"/>
        <w:widowControl/>
        <w:numPr>
          <w:ilvl w:val="1"/>
          <w:numId w:val="3"/>
        </w:numPr>
        <w:autoSpaceDE/>
        <w:autoSpaceDN/>
        <w:spacing w:before="240" w:after="60"/>
        <w:jc w:val="both"/>
      </w:pPr>
      <w:bookmarkStart w:id="24" w:name="_Ref53444287"/>
      <w:bookmarkStart w:id="25" w:name="_Toc126923192"/>
      <w:r>
        <w:t xml:space="preserve">Agreed </w:t>
      </w:r>
      <w:r w:rsidR="008B4716">
        <w:t>t</w:t>
      </w:r>
      <w:r>
        <w:t xml:space="preserve">est </w:t>
      </w:r>
      <w:proofErr w:type="gramStart"/>
      <w:r w:rsidR="008B4716">
        <w:t>s</w:t>
      </w:r>
      <w:r>
        <w:t>cenarios</w:t>
      </w:r>
      <w:bookmarkEnd w:id="24"/>
      <w:bookmarkEnd w:id="25"/>
      <w:proofErr w:type="gramEnd"/>
    </w:p>
    <w:p w14:paraId="6DCE2303" w14:textId="16823035" w:rsidR="00E31CF3" w:rsidRDefault="005D0749" w:rsidP="007F06C8">
      <w:r>
        <w:t xml:space="preserve">Agreed </w:t>
      </w:r>
      <w:r w:rsidR="008B4716">
        <w:t>t</w:t>
      </w:r>
      <w:r>
        <w:t xml:space="preserve">est scenarios are provided here: </w:t>
      </w:r>
    </w:p>
    <w:p w14:paraId="5048156D" w14:textId="4A6CEA15" w:rsidR="005D0749" w:rsidRDefault="00000000" w:rsidP="007F06C8">
      <w:hyperlink r:id="rId16" w:anchor="test-scenarios/" w:history="1">
        <w:r w:rsidR="00C055C5" w:rsidRPr="00012BA5">
          <w:rPr>
            <w:rStyle w:val="Hyperlink"/>
            <w:rFonts w:cstheme="minorHAnsi"/>
            <w:szCs w:val="22"/>
            <w:lang w:val="en-GB" w:eastAsia="de-DE"/>
          </w:rPr>
          <w:t>http://mpegx.int-evry.fr/software/MPEG/Systems/SceneDescription/test-assets#test-scenarios/</w:t>
        </w:r>
      </w:hyperlink>
    </w:p>
    <w:p w14:paraId="7AF9800E" w14:textId="77777777" w:rsidR="00634ECB" w:rsidRDefault="00634ECB" w:rsidP="00634ECB">
      <w:pPr>
        <w:pStyle w:val="Heading1"/>
        <w:keepNext/>
        <w:widowControl/>
        <w:numPr>
          <w:ilvl w:val="0"/>
          <w:numId w:val="3"/>
        </w:numPr>
        <w:autoSpaceDE/>
        <w:autoSpaceDN/>
        <w:spacing w:before="240" w:after="60"/>
        <w:jc w:val="both"/>
      </w:pPr>
      <w:bookmarkStart w:id="26" w:name="_Toc53758888"/>
      <w:bookmarkStart w:id="27" w:name="_Toc53759159"/>
      <w:bookmarkStart w:id="28" w:name="_Toc53759210"/>
      <w:bookmarkStart w:id="29" w:name="_Toc126923193"/>
      <w:bookmarkEnd w:id="26"/>
      <w:bookmarkEnd w:id="27"/>
      <w:bookmarkEnd w:id="28"/>
      <w:r>
        <w:t>Contributions for Extensions</w:t>
      </w:r>
      <w:bookmarkEnd w:id="29"/>
    </w:p>
    <w:p w14:paraId="50B281C3" w14:textId="77777777" w:rsidR="00634ECB" w:rsidRPr="00EC3B8C" w:rsidRDefault="00634ECB" w:rsidP="00634ECB">
      <w:pPr>
        <w:pStyle w:val="Heading2"/>
        <w:keepLines w:val="0"/>
        <w:widowControl/>
        <w:numPr>
          <w:ilvl w:val="1"/>
          <w:numId w:val="3"/>
        </w:numPr>
        <w:autoSpaceDE/>
        <w:autoSpaceDN/>
        <w:spacing w:before="240" w:after="60"/>
        <w:jc w:val="both"/>
      </w:pPr>
      <w:bookmarkStart w:id="30" w:name="_Toc126923194"/>
      <w:r w:rsidRPr="00EC3B8C">
        <w:t>General</w:t>
      </w:r>
      <w:bookmarkEnd w:id="30"/>
    </w:p>
    <w:p w14:paraId="6B28E63C"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For every extension documented in ISO/IEC 23090-14 under the framework in clause 3 the following information is expected to be provided:</w:t>
      </w:r>
    </w:p>
    <w:p w14:paraId="1B15882E" w14:textId="431AA221"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 xml:space="preserve">The schema for the extension as part of the standard as well as a </w:t>
      </w:r>
      <w:r w:rsidR="000D24BA">
        <w:rPr>
          <w:rFonts w:ascii="Cambria" w:eastAsia="Times New Roman" w:hAnsi="Cambria" w:cs="Calibri"/>
          <w:lang w:val="en-GB" w:eastAsia="de-DE"/>
        </w:rPr>
        <w:t>JSO</w:t>
      </w:r>
      <w:r w:rsidR="008961A5">
        <w:rPr>
          <w:rFonts w:ascii="Cambria" w:eastAsia="Times New Roman" w:hAnsi="Cambria" w:cs="Calibri"/>
          <w:lang w:val="en-GB" w:eastAsia="de-DE"/>
        </w:rPr>
        <w:t>N</w:t>
      </w:r>
      <w:r w:rsidRPr="000D24BA">
        <w:rPr>
          <w:rFonts w:ascii="Cambria" w:eastAsia="Times New Roman" w:hAnsi="Cambria" w:cs="Calibri"/>
          <w:lang w:val="en-GB" w:eastAsia="de-DE"/>
        </w:rPr>
        <w:t xml:space="preserve"> document</w:t>
      </w:r>
    </w:p>
    <w:p w14:paraId="24161445"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semantics for the extension</w:t>
      </w:r>
    </w:p>
    <w:p w14:paraId="7E146072"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processing model on the "Presentation Engine"</w:t>
      </w:r>
    </w:p>
    <w:p w14:paraId="6EC4FD42"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 xml:space="preserve">The conformance description, </w:t>
      </w:r>
      <w:proofErr w:type="gramStart"/>
      <w:r w:rsidRPr="000D24BA">
        <w:rPr>
          <w:rFonts w:ascii="Cambria" w:eastAsia="Times New Roman" w:hAnsi="Cambria" w:cs="Calibri"/>
          <w:lang w:val="en-GB" w:eastAsia="de-DE"/>
        </w:rPr>
        <w:t>i.e.</w:t>
      </w:r>
      <w:proofErr w:type="gramEnd"/>
      <w:r w:rsidRPr="000D24BA">
        <w:rPr>
          <w:rFonts w:ascii="Cambria" w:eastAsia="Times New Roman" w:hAnsi="Cambria" w:cs="Calibri"/>
          <w:lang w:val="en-GB" w:eastAsia="de-DE"/>
        </w:rPr>
        <w:t xml:space="preserve"> conformance requirements for the Presentation Engine that supports the extension</w:t>
      </w:r>
    </w:p>
    <w:p w14:paraId="1634B2F5" w14:textId="7D85F121"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lastRenderedPageBreak/>
        <w:t xml:space="preserve">A promise for example content that uses the extension that is finally available within </w:t>
      </w:r>
      <w:r w:rsidR="001D309A" w:rsidRPr="001D309A">
        <w:rPr>
          <w:rFonts w:ascii="Cambria" w:eastAsia="Times New Roman" w:hAnsi="Cambria" w:cs="Calibri"/>
          <w:i/>
          <w:iCs/>
          <w:u w:val="single"/>
          <w:lang w:val="en-GB" w:eastAsia="de-DE"/>
        </w:rPr>
        <w:t>one</w:t>
      </w:r>
      <w:r w:rsidRPr="001D309A">
        <w:rPr>
          <w:rFonts w:ascii="Cambria" w:eastAsia="Times New Roman" w:hAnsi="Cambria" w:cs="Calibri"/>
          <w:i/>
          <w:iCs/>
          <w:u w:val="single"/>
          <w:lang w:val="en-GB" w:eastAsia="de-DE"/>
        </w:rPr>
        <w:t xml:space="preserve"> meeting after the technology was added</w:t>
      </w:r>
      <w:r w:rsidRPr="000D24BA">
        <w:rPr>
          <w:rFonts w:ascii="Cambria" w:eastAsia="Times New Roman" w:hAnsi="Cambria" w:cs="Calibri"/>
          <w:i/>
          <w:iCs/>
          <w:lang w:val="en-GB" w:eastAsia="de-DE"/>
        </w:rPr>
        <w:t xml:space="preserve">. If not fulfilled, the feature is expected to be removed and this will be documented as a note in the draft standard. </w:t>
      </w:r>
    </w:p>
    <w:p w14:paraId="6638F839" w14:textId="63AEC3DB" w:rsidR="005354C5" w:rsidRDefault="00634ECB" w:rsidP="005354C5">
      <w:pPr>
        <w:pStyle w:val="ListParagraph"/>
        <w:widowControl/>
        <w:numPr>
          <w:ilvl w:val="0"/>
          <w:numId w:val="4"/>
        </w:numPr>
        <w:autoSpaceDE/>
        <w:autoSpaceDN/>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A promise of a reference implementation </w:t>
      </w:r>
      <w:r w:rsidR="004C04D9">
        <w:rPr>
          <w:rFonts w:ascii="Cambria" w:eastAsia="Times New Roman" w:hAnsi="Cambria" w:cs="Calibri"/>
          <w:i/>
          <w:iCs/>
          <w:lang w:val="en-GB" w:eastAsia="de-DE"/>
        </w:rPr>
        <w:t>to the</w:t>
      </w:r>
      <w:r w:rsidRPr="000D24BA">
        <w:rPr>
          <w:rFonts w:ascii="Cambria" w:eastAsia="Times New Roman" w:hAnsi="Cambria" w:cs="Calibri"/>
          <w:i/>
          <w:iCs/>
          <w:lang w:val="en-GB" w:eastAsia="de-DE"/>
        </w:rPr>
        <w:t xml:space="preserve"> reference software </w:t>
      </w:r>
      <w:r w:rsidR="004C04D9">
        <w:rPr>
          <w:rFonts w:ascii="Cambria" w:eastAsia="Times New Roman" w:hAnsi="Cambria" w:cs="Calibri"/>
          <w:i/>
          <w:iCs/>
          <w:lang w:val="en-GB" w:eastAsia="de-DE"/>
        </w:rPr>
        <w:t>as well as the conformance software</w:t>
      </w:r>
      <w:r w:rsidRPr="000D24BA">
        <w:rPr>
          <w:rFonts w:ascii="Cambria" w:eastAsia="Times New Roman" w:hAnsi="Cambria" w:cs="Calibri"/>
          <w:i/>
          <w:iCs/>
          <w:lang w:val="en-GB" w:eastAsia="de-DE"/>
        </w:rPr>
        <w:t xml:space="preserve"> as documented in clause </w:t>
      </w:r>
      <w:r w:rsidR="00D64DD9">
        <w:rPr>
          <w:rFonts w:ascii="Cambria" w:eastAsia="Times New Roman" w:hAnsi="Cambria" w:cs="Calibri"/>
          <w:i/>
          <w:iCs/>
          <w:lang w:val="en-GB" w:eastAsia="de-DE"/>
        </w:rPr>
        <w:fldChar w:fldCharType="begin"/>
      </w:r>
      <w:r w:rsidR="00D64DD9">
        <w:rPr>
          <w:rFonts w:ascii="Cambria" w:eastAsia="Times New Roman" w:hAnsi="Cambria" w:cs="Calibri"/>
          <w:i/>
          <w:iCs/>
          <w:lang w:val="en-GB" w:eastAsia="de-DE"/>
        </w:rPr>
        <w:instrText xml:space="preserve"> REF _Ref30092610 \r \h </w:instrText>
      </w:r>
      <w:r w:rsidR="00D64DD9">
        <w:rPr>
          <w:rFonts w:ascii="Cambria" w:eastAsia="Times New Roman" w:hAnsi="Cambria" w:cs="Calibri"/>
          <w:i/>
          <w:iCs/>
          <w:lang w:val="en-GB" w:eastAsia="de-DE"/>
        </w:rPr>
      </w:r>
      <w:r w:rsidR="00D64DD9">
        <w:rPr>
          <w:rFonts w:ascii="Cambria" w:eastAsia="Times New Roman" w:hAnsi="Cambria" w:cs="Calibri"/>
          <w:i/>
          <w:iCs/>
          <w:lang w:val="en-GB" w:eastAsia="de-DE"/>
        </w:rPr>
        <w:fldChar w:fldCharType="separate"/>
      </w:r>
      <w:r w:rsidR="00D64DD9">
        <w:rPr>
          <w:rFonts w:ascii="Cambria" w:eastAsia="Times New Roman" w:hAnsi="Cambria" w:cs="Calibri"/>
          <w:i/>
          <w:iCs/>
          <w:lang w:val="en-GB" w:eastAsia="de-DE"/>
        </w:rPr>
        <w:t>4</w:t>
      </w:r>
      <w:r w:rsidR="00D64DD9">
        <w:rPr>
          <w:rFonts w:ascii="Cambria" w:eastAsia="Times New Roman" w:hAnsi="Cambria" w:cs="Calibri"/>
          <w:i/>
          <w:iCs/>
          <w:lang w:val="en-GB" w:eastAsia="de-DE"/>
        </w:rPr>
        <w:fldChar w:fldCharType="end"/>
      </w:r>
      <w:r w:rsidRPr="000D24BA">
        <w:rPr>
          <w:rFonts w:ascii="Cambria" w:eastAsia="Times New Roman" w:hAnsi="Cambria" w:cs="Calibri"/>
          <w:i/>
          <w:iCs/>
          <w:lang w:val="en-GB" w:eastAsia="de-DE"/>
        </w:rPr>
        <w:t xml:space="preserve">, that is finally available within </w:t>
      </w:r>
      <w:r w:rsidR="001D309A">
        <w:rPr>
          <w:rFonts w:ascii="Cambria" w:eastAsia="Times New Roman" w:hAnsi="Cambria" w:cs="Calibri"/>
          <w:i/>
          <w:iCs/>
          <w:u w:val="single"/>
          <w:lang w:val="en-GB" w:eastAsia="de-DE"/>
        </w:rPr>
        <w:t>two</w:t>
      </w:r>
      <w:r w:rsidRPr="001D309A">
        <w:rPr>
          <w:rFonts w:ascii="Cambria" w:eastAsia="Times New Roman" w:hAnsi="Cambria" w:cs="Calibri"/>
          <w:i/>
          <w:iCs/>
          <w:u w:val="single"/>
          <w:lang w:val="en-GB" w:eastAsia="de-DE"/>
        </w:rPr>
        <w:t xml:space="preserve"> meetings after the technology was added.</w:t>
      </w:r>
      <w:r w:rsidRPr="000D24BA">
        <w:rPr>
          <w:rFonts w:ascii="Cambria" w:eastAsia="Times New Roman" w:hAnsi="Cambria" w:cs="Calibri"/>
          <w:i/>
          <w:iCs/>
          <w:lang w:val="en-GB" w:eastAsia="de-DE"/>
        </w:rPr>
        <w:t xml:space="preserve"> If not fulfilled, the feature is expected to be removed and this will be documented as a note in the draft standard.</w:t>
      </w:r>
    </w:p>
    <w:p w14:paraId="20EE2902" w14:textId="2240884F" w:rsidR="003746DD" w:rsidRDefault="000F407D" w:rsidP="004D07B4">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 xml:space="preserve">The </w:t>
      </w:r>
      <w:r w:rsidR="0018514B">
        <w:rPr>
          <w:rFonts w:ascii="Cambria" w:eastAsia="Times New Roman" w:hAnsi="Cambria" w:cs="Calibri"/>
          <w:i/>
          <w:iCs/>
          <w:lang w:val="en-GB" w:eastAsia="de-DE"/>
        </w:rPr>
        <w:t>reference software implementation</w:t>
      </w:r>
      <w:r w:rsidR="00752132">
        <w:rPr>
          <w:rFonts w:ascii="Cambria" w:eastAsia="Times New Roman" w:hAnsi="Cambria" w:cs="Calibri"/>
          <w:i/>
          <w:iCs/>
          <w:lang w:val="en-GB" w:eastAsia="de-DE"/>
        </w:rPr>
        <w:t xml:space="preserve"> </w:t>
      </w:r>
      <w:r w:rsidR="003746DD">
        <w:rPr>
          <w:rFonts w:ascii="Cambria" w:eastAsia="Times New Roman" w:hAnsi="Cambria" w:cs="Calibri"/>
          <w:i/>
          <w:iCs/>
          <w:lang w:val="en-GB" w:eastAsia="de-DE"/>
        </w:rPr>
        <w:t>should</w:t>
      </w:r>
      <w:r w:rsidR="00752132">
        <w:rPr>
          <w:rFonts w:ascii="Cambria" w:eastAsia="Times New Roman" w:hAnsi="Cambria" w:cs="Calibri"/>
          <w:i/>
          <w:iCs/>
          <w:lang w:val="en-GB" w:eastAsia="de-DE"/>
        </w:rPr>
        <w:t xml:space="preserve"> </w:t>
      </w:r>
      <w:r w:rsidR="00F343C8">
        <w:rPr>
          <w:rFonts w:ascii="Cambria" w:eastAsia="Times New Roman" w:hAnsi="Cambria" w:cs="Calibri"/>
          <w:i/>
          <w:iCs/>
          <w:lang w:val="en-GB" w:eastAsia="de-DE"/>
        </w:rPr>
        <w:t xml:space="preserve">implement the functionality </w:t>
      </w:r>
      <w:r w:rsidR="003746DD">
        <w:rPr>
          <w:rFonts w:ascii="Cambria" w:eastAsia="Times New Roman" w:hAnsi="Cambria" w:cs="Calibri"/>
          <w:i/>
          <w:iCs/>
          <w:lang w:val="en-GB" w:eastAsia="de-DE"/>
        </w:rPr>
        <w:t>to use</w:t>
      </w:r>
      <w:r w:rsidR="0018514B">
        <w:rPr>
          <w:rFonts w:ascii="Cambria" w:eastAsia="Times New Roman" w:hAnsi="Cambria" w:cs="Calibri"/>
          <w:i/>
          <w:iCs/>
          <w:lang w:val="en-GB" w:eastAsia="de-DE"/>
        </w:rPr>
        <w:t xml:space="preserve"> the</w:t>
      </w:r>
      <w:r w:rsidR="00F343C8">
        <w:rPr>
          <w:rFonts w:ascii="Cambria" w:eastAsia="Times New Roman" w:hAnsi="Cambria" w:cs="Calibri"/>
          <w:i/>
          <w:iCs/>
          <w:lang w:val="en-GB" w:eastAsia="de-DE"/>
        </w:rPr>
        <w:t xml:space="preserve"> properties defined in the</w:t>
      </w:r>
      <w:r w:rsidR="0018514B">
        <w:rPr>
          <w:rFonts w:ascii="Cambria" w:eastAsia="Times New Roman" w:hAnsi="Cambria" w:cs="Calibri"/>
          <w:i/>
          <w:iCs/>
          <w:lang w:val="en-GB" w:eastAsia="de-DE"/>
        </w:rPr>
        <w:t xml:space="preserve"> carriage format.</w:t>
      </w:r>
      <w:r w:rsidR="00EC30D8">
        <w:rPr>
          <w:rFonts w:ascii="Cambria" w:eastAsia="Times New Roman" w:hAnsi="Cambria" w:cs="Calibri"/>
          <w:i/>
          <w:iCs/>
          <w:lang w:val="en-GB" w:eastAsia="de-DE"/>
        </w:rPr>
        <w:t xml:space="preserve"> </w:t>
      </w:r>
      <w:r w:rsidR="005C05C4" w:rsidRPr="009252FF">
        <w:rPr>
          <w:rFonts w:ascii="Cambria" w:eastAsia="Times New Roman" w:hAnsi="Cambria" w:cs="Calibri"/>
          <w:i/>
          <w:iCs/>
          <w:lang w:val="en-GB" w:eastAsia="de-DE"/>
        </w:rPr>
        <w:t xml:space="preserve">Implementations in the reference software should support the mechanism and deliver an expected behaviour. </w:t>
      </w:r>
    </w:p>
    <w:p w14:paraId="20BA09C8" w14:textId="77777777" w:rsidR="006F1564" w:rsidRDefault="006F1564" w:rsidP="009252FF">
      <w:pPr>
        <w:pStyle w:val="ListParagraph"/>
        <w:widowControl/>
        <w:autoSpaceDE/>
        <w:autoSpaceDN/>
        <w:ind w:left="720"/>
        <w:contextualSpacing/>
        <w:jc w:val="both"/>
        <w:rPr>
          <w:rFonts w:ascii="Cambria" w:eastAsia="Times New Roman" w:hAnsi="Cambria" w:cs="Calibri"/>
          <w:i/>
          <w:iCs/>
          <w:lang w:val="en-GB" w:eastAsia="de-DE"/>
        </w:rPr>
      </w:pPr>
    </w:p>
    <w:p w14:paraId="42E91BDB" w14:textId="356C87B3" w:rsidR="005C05C4" w:rsidRPr="009252FF" w:rsidRDefault="003746DD" w:rsidP="009252FF">
      <w:pPr>
        <w:pStyle w:val="ListParagraph"/>
        <w:widowControl/>
        <w:autoSpaceDE/>
        <w:autoSpaceDN/>
        <w:ind w:left="720"/>
        <w:contextualSpacing/>
        <w:jc w:val="both"/>
        <w:rPr>
          <w:rFonts w:ascii="Cambria" w:eastAsia="Times New Roman" w:hAnsi="Cambria" w:cs="Calibri"/>
          <w:lang w:val="en-GB" w:eastAsia="de-DE"/>
        </w:rPr>
      </w:pPr>
      <w:r w:rsidRPr="009252FF">
        <w:rPr>
          <w:rFonts w:ascii="Cambria" w:eastAsia="Times New Roman" w:hAnsi="Cambria" w:cs="Calibri"/>
          <w:b/>
          <w:bCs/>
          <w:sz w:val="20"/>
          <w:szCs w:val="20"/>
          <w:lang w:val="en-GB" w:eastAsia="de-DE"/>
        </w:rPr>
        <w:t>Note</w:t>
      </w:r>
      <w:r w:rsidRPr="009252FF">
        <w:rPr>
          <w:rFonts w:ascii="Cambria" w:eastAsia="Times New Roman" w:hAnsi="Cambria" w:cs="Calibri"/>
          <w:sz w:val="20"/>
          <w:szCs w:val="20"/>
          <w:lang w:val="en-GB" w:eastAsia="de-DE"/>
        </w:rPr>
        <w:t xml:space="preserve">: </w:t>
      </w:r>
      <w:r w:rsidR="00F343C8" w:rsidRPr="009252FF">
        <w:rPr>
          <w:rFonts w:ascii="Cambria" w:eastAsia="Times New Roman" w:hAnsi="Cambria" w:cs="Calibri"/>
          <w:sz w:val="20"/>
          <w:szCs w:val="20"/>
          <w:lang w:val="en-GB" w:eastAsia="de-DE"/>
        </w:rPr>
        <w:t xml:space="preserve">In </w:t>
      </w:r>
      <w:r w:rsidR="005C4038" w:rsidRPr="009252FF">
        <w:rPr>
          <w:rFonts w:ascii="Cambria" w:eastAsia="Times New Roman" w:hAnsi="Cambria" w:cs="Calibri"/>
          <w:sz w:val="20"/>
          <w:szCs w:val="20"/>
          <w:lang w:val="en-GB" w:eastAsia="de-DE"/>
        </w:rPr>
        <w:t xml:space="preserve">an agile </w:t>
      </w:r>
      <w:r w:rsidRPr="009252FF">
        <w:rPr>
          <w:rFonts w:ascii="Cambria" w:eastAsia="Times New Roman" w:hAnsi="Cambria" w:cs="Calibri"/>
          <w:sz w:val="20"/>
          <w:szCs w:val="20"/>
          <w:lang w:val="en-GB" w:eastAsia="de-DE"/>
        </w:rPr>
        <w:t>manner</w:t>
      </w:r>
      <w:r w:rsidR="005C4038" w:rsidRPr="009252FF">
        <w:rPr>
          <w:rFonts w:ascii="Cambria" w:eastAsia="Times New Roman" w:hAnsi="Cambria" w:cs="Calibri"/>
          <w:sz w:val="20"/>
          <w:szCs w:val="20"/>
          <w:lang w:val="en-GB" w:eastAsia="de-DE"/>
        </w:rPr>
        <w:t xml:space="preserve">, </w:t>
      </w:r>
      <w:r w:rsidR="00917100" w:rsidRPr="009252FF">
        <w:rPr>
          <w:rFonts w:ascii="Cambria" w:eastAsia="Times New Roman" w:hAnsi="Cambria" w:cs="Calibri"/>
          <w:sz w:val="20"/>
          <w:szCs w:val="20"/>
          <w:lang w:val="en-GB" w:eastAsia="de-DE"/>
        </w:rPr>
        <w:t>this</w:t>
      </w:r>
      <w:r w:rsidR="005C05C4" w:rsidRPr="009252FF">
        <w:rPr>
          <w:rFonts w:ascii="Cambria" w:eastAsia="Times New Roman" w:hAnsi="Cambria" w:cs="Calibri"/>
          <w:sz w:val="20"/>
          <w:szCs w:val="20"/>
          <w:lang w:val="en-GB" w:eastAsia="de-DE"/>
        </w:rPr>
        <w:t xml:space="preserve"> </w:t>
      </w:r>
      <w:r w:rsidR="00917100" w:rsidRPr="009252FF">
        <w:rPr>
          <w:rFonts w:ascii="Cambria" w:eastAsia="Times New Roman" w:hAnsi="Cambria" w:cs="Calibri"/>
          <w:sz w:val="20"/>
          <w:szCs w:val="20"/>
          <w:lang w:val="en-GB" w:eastAsia="de-DE"/>
        </w:rPr>
        <w:t>may</w:t>
      </w:r>
      <w:r w:rsidR="005C05C4" w:rsidRPr="009252FF">
        <w:rPr>
          <w:rFonts w:ascii="Cambria" w:eastAsia="Times New Roman" w:hAnsi="Cambria" w:cs="Calibri"/>
          <w:sz w:val="20"/>
          <w:szCs w:val="20"/>
          <w:lang w:val="en-GB" w:eastAsia="de-DE"/>
        </w:rPr>
        <w:t xml:space="preserve"> be achieved</w:t>
      </w:r>
      <w:r w:rsidR="005C4038" w:rsidRPr="009252FF">
        <w:rPr>
          <w:rFonts w:ascii="Cambria" w:eastAsia="Times New Roman" w:hAnsi="Cambria" w:cs="Calibri"/>
          <w:sz w:val="20"/>
          <w:szCs w:val="20"/>
          <w:lang w:val="en-GB" w:eastAsia="de-DE"/>
        </w:rPr>
        <w:t xml:space="preserve"> using a JSON file which </w:t>
      </w:r>
      <w:r w:rsidR="005B5BC6" w:rsidRPr="009252FF">
        <w:rPr>
          <w:rFonts w:ascii="Cambria" w:eastAsia="Times New Roman" w:hAnsi="Cambria" w:cs="Calibri"/>
          <w:sz w:val="20"/>
          <w:szCs w:val="20"/>
          <w:lang w:val="en-GB" w:eastAsia="de-DE"/>
        </w:rPr>
        <w:t xml:space="preserve">provides all the necessary data which would be </w:t>
      </w:r>
      <w:r w:rsidR="00917100" w:rsidRPr="009252FF">
        <w:rPr>
          <w:rFonts w:ascii="Cambria" w:eastAsia="Times New Roman" w:hAnsi="Cambria" w:cs="Calibri"/>
          <w:sz w:val="20"/>
          <w:szCs w:val="20"/>
          <w:lang w:val="en-GB" w:eastAsia="de-DE"/>
        </w:rPr>
        <w:t>included in</w:t>
      </w:r>
      <w:r w:rsidR="005B5BC6" w:rsidRPr="009252FF">
        <w:rPr>
          <w:rFonts w:ascii="Cambria" w:eastAsia="Times New Roman" w:hAnsi="Cambria" w:cs="Calibri"/>
          <w:sz w:val="20"/>
          <w:szCs w:val="20"/>
          <w:lang w:val="en-GB" w:eastAsia="de-DE"/>
        </w:rPr>
        <w:t xml:space="preserve"> a sample in ISOBMFF container. The </w:t>
      </w:r>
      <w:r w:rsidR="00917100" w:rsidRPr="009252FF">
        <w:rPr>
          <w:rFonts w:ascii="Cambria" w:eastAsia="Times New Roman" w:hAnsi="Cambria" w:cs="Calibri"/>
          <w:sz w:val="20"/>
          <w:szCs w:val="20"/>
          <w:lang w:val="en-GB" w:eastAsia="de-DE"/>
        </w:rPr>
        <w:t xml:space="preserve">reference software takes the JSON files as input and </w:t>
      </w:r>
      <w:r w:rsidR="009F6E1E" w:rsidRPr="009252FF">
        <w:rPr>
          <w:rFonts w:ascii="Cambria" w:eastAsia="Times New Roman" w:hAnsi="Cambria" w:cs="Calibri"/>
          <w:sz w:val="20"/>
          <w:szCs w:val="20"/>
          <w:lang w:val="en-GB" w:eastAsia="de-DE"/>
        </w:rPr>
        <w:t xml:space="preserve">apply the properties accordingly as per the processing model. </w:t>
      </w:r>
      <w:r w:rsidR="009F49D2" w:rsidRPr="006F1564">
        <w:rPr>
          <w:rFonts w:ascii="Cambria" w:eastAsia="Times New Roman" w:hAnsi="Cambria" w:cs="Calibri"/>
          <w:sz w:val="20"/>
          <w:szCs w:val="20"/>
          <w:lang w:val="en-GB" w:eastAsia="de-DE"/>
        </w:rPr>
        <w:t xml:space="preserve">Later, the reference software implementation may incorporate </w:t>
      </w:r>
      <w:r w:rsidR="006F1564" w:rsidRPr="006F1564">
        <w:rPr>
          <w:rFonts w:ascii="Cambria" w:eastAsia="Times New Roman" w:hAnsi="Cambria" w:cs="Calibri"/>
          <w:sz w:val="20"/>
          <w:szCs w:val="20"/>
          <w:lang w:val="en-GB" w:eastAsia="de-DE"/>
        </w:rPr>
        <w:t xml:space="preserve">and integrate </w:t>
      </w:r>
      <w:r w:rsidR="009F49D2" w:rsidRPr="006F1564">
        <w:rPr>
          <w:rFonts w:ascii="Cambria" w:eastAsia="Times New Roman" w:hAnsi="Cambria" w:cs="Calibri"/>
          <w:sz w:val="20"/>
          <w:szCs w:val="20"/>
          <w:lang w:val="en-GB" w:eastAsia="de-DE"/>
        </w:rPr>
        <w:t xml:space="preserve">a proper demuxer for </w:t>
      </w:r>
      <w:r w:rsidR="006F1564" w:rsidRPr="006F1564">
        <w:rPr>
          <w:rFonts w:ascii="Cambria" w:eastAsia="Times New Roman" w:hAnsi="Cambria" w:cs="Calibri"/>
          <w:sz w:val="20"/>
          <w:szCs w:val="20"/>
          <w:lang w:val="en-GB" w:eastAsia="de-DE"/>
        </w:rPr>
        <w:t xml:space="preserve">the carriage formats. </w:t>
      </w:r>
      <w:r w:rsidR="004D07B4" w:rsidRPr="009252FF">
        <w:rPr>
          <w:rFonts w:eastAsia="Times New Roman" w:cs="Calibri"/>
          <w:lang w:val="en-GB" w:eastAsia="de-DE"/>
        </w:rPr>
        <w:t xml:space="preserve"> </w:t>
      </w:r>
    </w:p>
    <w:p w14:paraId="799E48F9" w14:textId="77777777" w:rsidR="00752132" w:rsidRDefault="00752132" w:rsidP="00752132">
      <w:pPr>
        <w:pStyle w:val="ListParagraph"/>
        <w:widowControl/>
        <w:numPr>
          <w:ilvl w:val="0"/>
          <w:numId w:val="4"/>
        </w:numPr>
        <w:autoSpaceDE/>
        <w:autoSpaceDN/>
        <w:contextualSpacing/>
        <w:jc w:val="both"/>
        <w:rPr>
          <w:ins w:id="31" w:author="Gurdeep Bhullar" w:date="2023-05-19T11:50:00Z"/>
          <w:rFonts w:ascii="Cambria" w:eastAsia="Times New Roman" w:hAnsi="Cambria" w:cs="Calibri"/>
          <w:i/>
          <w:iCs/>
          <w:lang w:val="en-GB" w:eastAsia="de-DE"/>
        </w:rPr>
      </w:pPr>
      <w:r>
        <w:rPr>
          <w:rFonts w:ascii="Cambria" w:eastAsia="Times New Roman" w:hAnsi="Cambria" w:cs="Calibri"/>
          <w:i/>
          <w:iCs/>
          <w:lang w:val="en-GB" w:eastAsia="de-DE"/>
        </w:rPr>
        <w:t>To progress and integrate the support for carriage formats with the reference software, it is expected to bring supporting implementation in the carriage library.</w:t>
      </w:r>
      <w:del w:id="32" w:author="Gurdeep Bhullar" w:date="2023-05-19T11:50:00Z">
        <w:r w:rsidDel="00A34EE6">
          <w:rPr>
            <w:rFonts w:ascii="Cambria" w:eastAsia="Times New Roman" w:hAnsi="Cambria" w:cs="Calibri"/>
            <w:i/>
            <w:iCs/>
            <w:lang w:val="en-GB" w:eastAsia="de-DE"/>
          </w:rPr>
          <w:delText xml:space="preserve"> </w:delText>
        </w:r>
      </w:del>
    </w:p>
    <w:p w14:paraId="3CB30985" w14:textId="77777777" w:rsidR="00A34EE6" w:rsidRDefault="00A34EE6" w:rsidP="00752132">
      <w:pPr>
        <w:pStyle w:val="ListParagraph"/>
        <w:widowControl/>
        <w:numPr>
          <w:ilvl w:val="0"/>
          <w:numId w:val="4"/>
        </w:numPr>
        <w:autoSpaceDE/>
        <w:autoSpaceDN/>
        <w:contextualSpacing/>
        <w:jc w:val="both"/>
        <w:rPr>
          <w:ins w:id="33" w:author="Gurdeep Bhullar" w:date="2023-05-19T11:51:00Z"/>
          <w:rFonts w:ascii="Cambria" w:eastAsia="Times New Roman" w:hAnsi="Cambria" w:cs="Calibri"/>
          <w:i/>
          <w:iCs/>
          <w:lang w:val="en-GB" w:eastAsia="de-DE"/>
        </w:rPr>
      </w:pPr>
      <w:ins w:id="34" w:author="Gurdeep Bhullar" w:date="2023-05-19T11:50:00Z">
        <w:r>
          <w:rPr>
            <w:rFonts w:ascii="Cambria" w:eastAsia="Times New Roman" w:hAnsi="Cambria" w:cs="Calibri"/>
            <w:i/>
            <w:iCs/>
            <w:lang w:val="en-GB" w:eastAsia="de-DE"/>
          </w:rPr>
          <w:t xml:space="preserve">Upon any new merge request, a description of the merge request </w:t>
        </w:r>
      </w:ins>
      <w:ins w:id="35" w:author="Gurdeep Bhullar" w:date="2023-05-19T11:51:00Z">
        <w:r>
          <w:rPr>
            <w:rFonts w:ascii="Cambria" w:eastAsia="Times New Roman" w:hAnsi="Cambria" w:cs="Calibri"/>
            <w:i/>
            <w:iCs/>
            <w:lang w:val="en-GB" w:eastAsia="de-DE"/>
          </w:rPr>
          <w:t xml:space="preserve">should be provided. A template description for merge request is opened whenever a new merge request is created to the `develop` branch. </w:t>
        </w:r>
      </w:ins>
    </w:p>
    <w:p w14:paraId="7238F7B6" w14:textId="38C18BEF" w:rsidR="00A34EE6" w:rsidRDefault="00A34EE6" w:rsidP="00752132">
      <w:pPr>
        <w:pStyle w:val="ListParagraph"/>
        <w:widowControl/>
        <w:numPr>
          <w:ilvl w:val="0"/>
          <w:numId w:val="4"/>
        </w:numPr>
        <w:autoSpaceDE/>
        <w:autoSpaceDN/>
        <w:contextualSpacing/>
        <w:jc w:val="both"/>
        <w:rPr>
          <w:rFonts w:ascii="Cambria" w:eastAsia="Times New Roman" w:hAnsi="Cambria" w:cs="Calibri"/>
          <w:i/>
          <w:iCs/>
          <w:lang w:val="en-GB" w:eastAsia="de-DE"/>
        </w:rPr>
      </w:pPr>
      <w:ins w:id="36" w:author="Gurdeep Bhullar" w:date="2023-05-19T11:51:00Z">
        <w:r>
          <w:rPr>
            <w:rFonts w:ascii="Cambria" w:eastAsia="Times New Roman" w:hAnsi="Cambria" w:cs="Calibri"/>
            <w:i/>
            <w:iCs/>
            <w:lang w:val="en-GB" w:eastAsia="de-DE"/>
          </w:rPr>
          <w:t xml:space="preserve">The information </w:t>
        </w:r>
        <w:r w:rsidR="00C2717E">
          <w:rPr>
            <w:rFonts w:ascii="Cambria" w:eastAsia="Times New Roman" w:hAnsi="Cambria" w:cs="Calibri"/>
            <w:i/>
            <w:iCs/>
            <w:lang w:val="en-GB" w:eastAsia="de-DE"/>
          </w:rPr>
          <w:t xml:space="preserve">contained in the merge request will be provided as an input to the </w:t>
        </w:r>
      </w:ins>
      <w:ins w:id="37" w:author="Gurdeep Bhullar" w:date="2023-05-19T11:52:00Z">
        <w:r w:rsidR="00C2717E">
          <w:rPr>
            <w:rFonts w:ascii="Cambria" w:eastAsia="Times New Roman" w:hAnsi="Cambria" w:cs="Calibri"/>
            <w:i/>
            <w:iCs/>
            <w:lang w:val="en-GB" w:eastAsia="de-DE"/>
          </w:rPr>
          <w:t xml:space="preserve">MPEG-I Scene Description </w:t>
        </w:r>
        <w:proofErr w:type="spellStart"/>
        <w:r w:rsidR="00C2717E">
          <w:rPr>
            <w:rFonts w:ascii="Cambria" w:eastAsia="Times New Roman" w:hAnsi="Cambria" w:cs="Calibri"/>
            <w:i/>
            <w:iCs/>
            <w:lang w:val="en-GB" w:eastAsia="de-DE"/>
          </w:rPr>
          <w:t>AhG</w:t>
        </w:r>
        <w:proofErr w:type="spellEnd"/>
        <w:r w:rsidR="00C2717E">
          <w:rPr>
            <w:rFonts w:ascii="Cambria" w:eastAsia="Times New Roman" w:hAnsi="Cambria" w:cs="Calibri"/>
            <w:i/>
            <w:iCs/>
            <w:lang w:val="en-GB" w:eastAsia="de-DE"/>
          </w:rPr>
          <w:t xml:space="preserve"> at the latest MPEG meeting.</w:t>
        </w:r>
      </w:ins>
      <w:ins w:id="38" w:author="Gurdeep Bhullar" w:date="2023-05-19T11:50:00Z">
        <w:r>
          <w:rPr>
            <w:rFonts w:ascii="Cambria" w:eastAsia="Times New Roman" w:hAnsi="Cambria" w:cs="Calibri"/>
            <w:i/>
            <w:iCs/>
            <w:lang w:val="en-GB" w:eastAsia="de-DE"/>
          </w:rPr>
          <w:t xml:space="preserve"> </w:t>
        </w:r>
      </w:ins>
    </w:p>
    <w:p w14:paraId="7B329314" w14:textId="77777777" w:rsidR="00752132" w:rsidRPr="009252FF" w:rsidRDefault="00752132" w:rsidP="009252FF">
      <w:pPr>
        <w:ind w:left="360"/>
        <w:contextualSpacing/>
        <w:jc w:val="both"/>
        <w:rPr>
          <w:rFonts w:eastAsia="Times New Roman" w:cs="Calibri"/>
          <w:i/>
          <w:iCs/>
          <w:lang w:val="en-GB" w:eastAsia="de-DE"/>
        </w:rPr>
      </w:pPr>
    </w:p>
    <w:p w14:paraId="77D4B620" w14:textId="77777777" w:rsidR="00634ECB" w:rsidRPr="000D24BA" w:rsidRDefault="00634ECB" w:rsidP="00634ECB">
      <w:pPr>
        <w:rPr>
          <w:rFonts w:eastAsia="Times New Roman" w:cs="Calibri"/>
          <w:lang w:val="en-GB" w:eastAsia="de-DE"/>
        </w:rPr>
      </w:pPr>
    </w:p>
    <w:p w14:paraId="365BF06C"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Hence, contributions addressing extensions to glTF under the framework in clause 3 should include the following:</w:t>
      </w:r>
    </w:p>
    <w:p w14:paraId="00233063" w14:textId="5C0D8D62"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 xml:space="preserve">The scenarios that </w:t>
      </w:r>
      <w:r w:rsidR="001E48D0">
        <w:rPr>
          <w:rFonts w:ascii="Cambria" w:eastAsia="Times New Roman" w:hAnsi="Cambria" w:cs="Calibri"/>
          <w:lang w:val="en-GB" w:eastAsia="de-DE"/>
        </w:rPr>
        <w:t>the</w:t>
      </w:r>
      <w:r w:rsidRPr="000D24BA">
        <w:rPr>
          <w:rFonts w:ascii="Cambria" w:eastAsia="Times New Roman" w:hAnsi="Cambria" w:cs="Calibri"/>
          <w:lang w:val="en-GB" w:eastAsia="de-DE"/>
        </w:rPr>
        <w:t xml:space="preserve"> extension is addressing. The scenarios are documented in clause </w:t>
      </w:r>
      <w:r w:rsidR="00714EA4">
        <w:rPr>
          <w:rFonts w:ascii="Cambria" w:eastAsia="Times New Roman" w:hAnsi="Cambria" w:cs="Calibri"/>
          <w:lang w:val="en-GB" w:eastAsia="de-DE"/>
        </w:rPr>
        <w:fldChar w:fldCharType="begin"/>
      </w:r>
      <w:r w:rsidR="00714EA4">
        <w:rPr>
          <w:rFonts w:ascii="Cambria" w:eastAsia="Times New Roman" w:hAnsi="Cambria" w:cs="Calibri"/>
          <w:lang w:val="en-GB" w:eastAsia="de-DE"/>
        </w:rPr>
        <w:instrText xml:space="preserve"> REF _Ref53444287 \r \h </w:instrText>
      </w:r>
      <w:r w:rsidR="00714EA4">
        <w:rPr>
          <w:rFonts w:ascii="Cambria" w:eastAsia="Times New Roman" w:hAnsi="Cambria" w:cs="Calibri"/>
          <w:lang w:val="en-GB" w:eastAsia="de-DE"/>
        </w:rPr>
      </w:r>
      <w:r w:rsidR="00714EA4">
        <w:rPr>
          <w:rFonts w:ascii="Cambria" w:eastAsia="Times New Roman" w:hAnsi="Cambria" w:cs="Calibri"/>
          <w:lang w:val="en-GB" w:eastAsia="de-DE"/>
        </w:rPr>
        <w:fldChar w:fldCharType="separate"/>
      </w:r>
      <w:r w:rsidR="00714EA4">
        <w:rPr>
          <w:rFonts w:ascii="Cambria" w:eastAsia="Times New Roman" w:hAnsi="Cambria" w:cs="Calibri"/>
          <w:lang w:val="en-GB" w:eastAsia="de-DE"/>
        </w:rPr>
        <w:t>2.7</w:t>
      </w:r>
      <w:r w:rsidR="00714EA4">
        <w:rPr>
          <w:rFonts w:ascii="Cambria" w:eastAsia="Times New Roman" w:hAnsi="Cambria" w:cs="Calibri"/>
          <w:lang w:val="en-GB" w:eastAsia="de-DE"/>
        </w:rPr>
        <w:fldChar w:fldCharType="end"/>
      </w:r>
      <w:r w:rsidRPr="000D24BA">
        <w:rPr>
          <w:rFonts w:ascii="Cambria" w:eastAsia="Times New Roman" w:hAnsi="Cambria" w:cs="Calibri"/>
          <w:lang w:val="en-GB" w:eastAsia="de-DE"/>
        </w:rPr>
        <w:t xml:space="preserve">. </w:t>
      </w:r>
    </w:p>
    <w:p w14:paraId="6EE46879" w14:textId="77777777" w:rsidR="00634ECB" w:rsidRPr="000D24BA" w:rsidRDefault="00634ECB" w:rsidP="00634ECB">
      <w:pPr>
        <w:rPr>
          <w:rFonts w:eastAsia="Times New Roman" w:cs="Calibri"/>
          <w:lang w:val="en-GB" w:eastAsia="de-DE"/>
        </w:rPr>
      </w:pPr>
    </w:p>
    <w:p w14:paraId="4B88E7D6" w14:textId="6AF1D8E5" w:rsidR="00634ECB" w:rsidRPr="000D24BA" w:rsidRDefault="00B02B5B" w:rsidP="00634ECB">
      <w:pPr>
        <w:rPr>
          <w:rFonts w:eastAsia="Times New Roman" w:cs="Calibri"/>
          <w:lang w:val="en-GB" w:eastAsia="de-DE"/>
        </w:rPr>
      </w:pPr>
      <w:r w:rsidRPr="000D24BA">
        <w:rPr>
          <w:rFonts w:eastAsia="Times New Roman" w:cs="Calibri"/>
          <w:lang w:val="en-GB" w:eastAsia="de-DE"/>
        </w:rPr>
        <w:t>I</w:t>
      </w:r>
      <w:r w:rsidR="0086694D">
        <w:rPr>
          <w:rFonts w:eastAsia="Times New Roman" w:cs="Calibri"/>
          <w:lang w:val="en-GB" w:eastAsia="de-DE"/>
        </w:rPr>
        <w:t xml:space="preserve">n case, </w:t>
      </w:r>
      <w:r w:rsidR="00634ECB" w:rsidRPr="000D24BA">
        <w:rPr>
          <w:rFonts w:eastAsia="Times New Roman" w:cs="Calibri"/>
          <w:lang w:val="en-GB" w:eastAsia="de-DE"/>
        </w:rPr>
        <w:t xml:space="preserve">all the </w:t>
      </w:r>
      <w:r w:rsidR="0086694D" w:rsidRPr="000D24BA">
        <w:rPr>
          <w:rFonts w:eastAsia="Times New Roman" w:cs="Calibri"/>
          <w:lang w:val="en-GB" w:eastAsia="de-DE"/>
        </w:rPr>
        <w:t>above-mentioned</w:t>
      </w:r>
      <w:r w:rsidR="0086694D">
        <w:rPr>
          <w:rFonts w:eastAsia="Times New Roman" w:cs="Calibri"/>
          <w:lang w:val="en-GB" w:eastAsia="de-DE"/>
        </w:rPr>
        <w:t xml:space="preserve"> </w:t>
      </w:r>
      <w:r w:rsidR="00634ECB" w:rsidRPr="000D24BA">
        <w:rPr>
          <w:rFonts w:eastAsia="Times New Roman" w:cs="Calibri"/>
          <w:lang w:val="en-GB" w:eastAsia="de-DE"/>
        </w:rPr>
        <w:t>information is</w:t>
      </w:r>
      <w:r w:rsidR="0086694D">
        <w:rPr>
          <w:rFonts w:eastAsia="Times New Roman" w:cs="Calibri"/>
          <w:lang w:val="en-GB" w:eastAsia="de-DE"/>
        </w:rPr>
        <w:t xml:space="preserve"> not</w:t>
      </w:r>
      <w:r w:rsidR="00634ECB" w:rsidRPr="000D24BA">
        <w:rPr>
          <w:rFonts w:eastAsia="Times New Roman" w:cs="Calibri"/>
          <w:lang w:val="en-GB" w:eastAsia="de-DE"/>
        </w:rPr>
        <w:t xml:space="preserve"> available, a documented extension is not moved into the WD/</w:t>
      </w:r>
      <w:r w:rsidR="00666488" w:rsidRPr="000D24BA">
        <w:rPr>
          <w:rFonts w:eastAsia="Times New Roman" w:cs="Calibri"/>
          <w:lang w:val="en-GB" w:eastAsia="de-DE"/>
        </w:rPr>
        <w:t>CD but</w:t>
      </w:r>
      <w:r w:rsidR="00634ECB" w:rsidRPr="000D24BA">
        <w:rPr>
          <w:rFonts w:eastAsia="Times New Roman" w:cs="Calibri"/>
          <w:lang w:val="en-GB" w:eastAsia="de-DE"/>
        </w:rPr>
        <w:t xml:space="preserve"> is maintained in the Technology under Consideration (</w:t>
      </w:r>
      <w:proofErr w:type="spellStart"/>
      <w:r w:rsidR="00634ECB" w:rsidRPr="000D24BA">
        <w:rPr>
          <w:rFonts w:eastAsia="Times New Roman" w:cs="Calibri"/>
          <w:lang w:val="en-GB" w:eastAsia="de-DE"/>
        </w:rPr>
        <w:t>TuC</w:t>
      </w:r>
      <w:proofErr w:type="spellEnd"/>
      <w:r w:rsidR="00634ECB" w:rsidRPr="000D24BA">
        <w:rPr>
          <w:rFonts w:eastAsia="Times New Roman" w:cs="Calibri"/>
          <w:lang w:val="en-GB" w:eastAsia="de-DE"/>
        </w:rPr>
        <w:t>) document. The status of the completed information and the missing one is documented in the TUC.</w:t>
      </w:r>
    </w:p>
    <w:p w14:paraId="4EBAFBDA" w14:textId="77777777" w:rsidR="0015232A" w:rsidRPr="000D24BA" w:rsidRDefault="0015232A" w:rsidP="00634ECB">
      <w:pPr>
        <w:rPr>
          <w:rFonts w:eastAsia="Times New Roman" w:cs="Calibri"/>
          <w:lang w:val="en-GB" w:eastAsia="de-DE"/>
        </w:rPr>
      </w:pPr>
    </w:p>
    <w:p w14:paraId="6044D974"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The following text processes is recommended, but needs final verification:</w:t>
      </w:r>
    </w:p>
    <w:p w14:paraId="4C57201D" w14:textId="77777777" w:rsidR="00634ECB" w:rsidRPr="000D24BA" w:rsidRDefault="00634ECB" w:rsidP="00634ECB">
      <w:pPr>
        <w:rPr>
          <w:rFonts w:eastAsia="Times New Roman" w:cs="Calibri"/>
          <w:lang w:val="en-GB" w:eastAsia="de-DE"/>
        </w:rPr>
      </w:pPr>
    </w:p>
    <w:p w14:paraId="4577E4BB" w14:textId="77777777" w:rsidR="00634ECB" w:rsidRPr="000D24BA" w:rsidRDefault="00634ECB" w:rsidP="00634ECB">
      <w:pPr>
        <w:ind w:left="720"/>
        <w:rPr>
          <w:rFonts w:eastAsia="Times New Roman" w:cs="Calibri"/>
          <w:i/>
          <w:iCs/>
          <w:lang w:val="en-GB" w:eastAsia="de-DE"/>
        </w:rPr>
      </w:pPr>
      <w:r w:rsidRPr="000D24BA">
        <w:rPr>
          <w:rFonts w:eastAsia="Times New Roman" w:cs="Calibri"/>
          <w:i/>
          <w:iCs/>
          <w:lang w:val="en-GB" w:eastAsia="de-DE"/>
        </w:rPr>
        <w:t xml:space="preserve">To </w:t>
      </w:r>
      <w:proofErr w:type="spellStart"/>
      <w:r w:rsidRPr="000D24BA">
        <w:rPr>
          <w:rFonts w:eastAsia="Times New Roman" w:cs="Calibri"/>
          <w:i/>
          <w:iCs/>
          <w:lang w:val="en-GB" w:eastAsia="de-DE"/>
        </w:rPr>
        <w:t>fulfill</w:t>
      </w:r>
      <w:proofErr w:type="spellEnd"/>
      <w:r w:rsidRPr="000D24BA">
        <w:rPr>
          <w:rFonts w:eastAsia="Times New Roman" w:cs="Calibri"/>
          <w:i/>
          <w:iCs/>
          <w:lang w:val="en-GB" w:eastAsia="de-DE"/>
        </w:rPr>
        <w:t xml:space="preserve"> the requirement on the reference software, it is sufficient to demonstrate that the reference software </w:t>
      </w:r>
      <w:proofErr w:type="gramStart"/>
      <w:r w:rsidRPr="000D24BA">
        <w:rPr>
          <w:rFonts w:eastAsia="Times New Roman" w:cs="Calibri"/>
          <w:i/>
          <w:iCs/>
          <w:lang w:val="en-GB" w:eastAsia="de-DE"/>
        </w:rPr>
        <w:t>is able to</w:t>
      </w:r>
      <w:proofErr w:type="gramEnd"/>
      <w:r w:rsidRPr="000D24BA">
        <w:rPr>
          <w:rFonts w:eastAsia="Times New Roman" w:cs="Calibri"/>
          <w:i/>
          <w:iCs/>
          <w:lang w:val="en-GB" w:eastAsia="de-DE"/>
        </w:rPr>
        <w:t xml:space="preserve"> properly process the test scenario. The test scenario content shall at least have a scene description file in glTF textual format that makes use of the proposed extension. The test scene description glTF document should use one of the available assets. The proposal must indicate any dependencies on other extensions.</w:t>
      </w:r>
    </w:p>
    <w:p w14:paraId="238EBEDD" w14:textId="77777777" w:rsidR="00634ECB" w:rsidRPr="000D24BA" w:rsidRDefault="00634ECB" w:rsidP="00634ECB">
      <w:pPr>
        <w:ind w:left="720"/>
        <w:rPr>
          <w:rFonts w:eastAsia="Times New Roman" w:cs="Calibri"/>
          <w:i/>
          <w:iCs/>
          <w:lang w:val="en-GB" w:eastAsia="de-DE"/>
        </w:rPr>
      </w:pPr>
    </w:p>
    <w:p w14:paraId="363CF176" w14:textId="77777777" w:rsidR="00634ECB" w:rsidRPr="000D24BA" w:rsidRDefault="00634ECB" w:rsidP="00634ECB">
      <w:pPr>
        <w:ind w:left="720"/>
        <w:rPr>
          <w:rFonts w:eastAsia="Times New Roman" w:cs="Calibri"/>
          <w:i/>
          <w:iCs/>
          <w:lang w:val="en-GB" w:eastAsia="de-DE"/>
        </w:rPr>
      </w:pPr>
      <w:r w:rsidRPr="000D24BA">
        <w:rPr>
          <w:rFonts w:eastAsia="Times New Roman" w:cs="Calibri"/>
          <w:i/>
          <w:iCs/>
          <w:lang w:val="en-GB" w:eastAsia="de-DE"/>
        </w:rPr>
        <w:t>The following is an example of this procedure:</w:t>
      </w:r>
    </w:p>
    <w:p w14:paraId="5B081927" w14:textId="77777777" w:rsidR="00634ECB" w:rsidRPr="000D24BA" w:rsidRDefault="00634ECB" w:rsidP="00634ECB">
      <w:pPr>
        <w:ind w:left="720"/>
        <w:rPr>
          <w:rFonts w:eastAsia="Times New Roman" w:cs="Calibri"/>
          <w:i/>
          <w:iCs/>
          <w:lang w:val="en-GB" w:eastAsia="de-DE"/>
        </w:rPr>
      </w:pPr>
    </w:p>
    <w:p w14:paraId="60B9CC7A"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A test scenario is defined around support for video </w:t>
      </w:r>
      <w:proofErr w:type="gramStart"/>
      <w:r w:rsidRPr="000D24BA">
        <w:rPr>
          <w:rFonts w:ascii="Cambria" w:eastAsia="Times New Roman" w:hAnsi="Cambria" w:cs="Calibri"/>
          <w:i/>
          <w:iCs/>
          <w:lang w:val="en-GB" w:eastAsia="de-DE"/>
        </w:rPr>
        <w:t>textures</w:t>
      </w:r>
      <w:proofErr w:type="gramEnd"/>
    </w:p>
    <w:p w14:paraId="52E63FF5" w14:textId="77777777" w:rsidR="00634ECB" w:rsidRPr="000D24BA" w:rsidRDefault="00634ECB" w:rsidP="00634ECB">
      <w:pPr>
        <w:ind w:left="720"/>
        <w:rPr>
          <w:rFonts w:eastAsia="Times New Roman" w:cs="Calibri"/>
          <w:i/>
          <w:iCs/>
          <w:lang w:val="en-GB" w:eastAsia="de-DE"/>
        </w:rPr>
      </w:pPr>
    </w:p>
    <w:p w14:paraId="66307976"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The proposal is to make use of the </w:t>
      </w:r>
      <w:proofErr w:type="spellStart"/>
      <w:r w:rsidRPr="000D24BA">
        <w:rPr>
          <w:rFonts w:ascii="Cambria" w:eastAsia="Times New Roman" w:hAnsi="Cambria" w:cs="Calibri"/>
          <w:i/>
          <w:iCs/>
          <w:lang w:val="en-GB" w:eastAsia="de-DE"/>
        </w:rPr>
        <w:t>MPEG_video_texture</w:t>
      </w:r>
      <w:proofErr w:type="spellEnd"/>
      <w:r w:rsidRPr="000D24BA">
        <w:rPr>
          <w:rFonts w:ascii="Cambria" w:eastAsia="Times New Roman" w:hAnsi="Cambria" w:cs="Calibri"/>
          <w:i/>
          <w:iCs/>
          <w:lang w:val="en-GB" w:eastAsia="de-DE"/>
        </w:rPr>
        <w:t xml:space="preserve"> </w:t>
      </w:r>
      <w:proofErr w:type="gramStart"/>
      <w:r w:rsidRPr="000D24BA">
        <w:rPr>
          <w:rFonts w:ascii="Cambria" w:eastAsia="Times New Roman" w:hAnsi="Cambria" w:cs="Calibri"/>
          <w:i/>
          <w:iCs/>
          <w:lang w:val="en-GB" w:eastAsia="de-DE"/>
        </w:rPr>
        <w:t>extension</w:t>
      </w:r>
      <w:proofErr w:type="gramEnd"/>
    </w:p>
    <w:p w14:paraId="6CB08D70" w14:textId="77777777" w:rsidR="00634ECB" w:rsidRPr="000D24BA" w:rsidRDefault="00634ECB" w:rsidP="00634ECB">
      <w:pPr>
        <w:ind w:left="720"/>
        <w:rPr>
          <w:rFonts w:eastAsia="Times New Roman" w:cs="Calibri"/>
          <w:i/>
          <w:iCs/>
          <w:lang w:val="en-GB" w:eastAsia="de-DE"/>
        </w:rPr>
      </w:pPr>
    </w:p>
    <w:p w14:paraId="4C2EFF44"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A sample content is proposed based on the "</w:t>
      </w:r>
      <w:proofErr w:type="spellStart"/>
      <w:r w:rsidRPr="000D24BA">
        <w:rPr>
          <w:rFonts w:ascii="Cambria" w:eastAsia="Times New Roman" w:hAnsi="Cambria" w:cs="Calibri"/>
          <w:i/>
          <w:iCs/>
          <w:lang w:val="en-GB" w:eastAsia="de-DE"/>
        </w:rPr>
        <w:t>conferenceroom</w:t>
      </w:r>
      <w:proofErr w:type="spellEnd"/>
      <w:r w:rsidRPr="000D24BA">
        <w:rPr>
          <w:rFonts w:ascii="Cambria" w:eastAsia="Times New Roman" w:hAnsi="Cambria" w:cs="Calibri"/>
          <w:i/>
          <w:iCs/>
          <w:lang w:val="en-GB" w:eastAsia="de-DE"/>
        </w:rPr>
        <w:t xml:space="preserve">" glTF file, which is part of the assets. The glTF file is extended to include the </w:t>
      </w:r>
      <w:proofErr w:type="spellStart"/>
      <w:r w:rsidRPr="000D24BA">
        <w:rPr>
          <w:rFonts w:ascii="Cambria" w:eastAsia="Times New Roman" w:hAnsi="Cambria" w:cs="Calibri"/>
          <w:i/>
          <w:iCs/>
          <w:lang w:val="en-GB" w:eastAsia="de-DE"/>
        </w:rPr>
        <w:t>MPEG_video_texture</w:t>
      </w:r>
      <w:proofErr w:type="spellEnd"/>
      <w:r w:rsidRPr="000D24BA">
        <w:rPr>
          <w:rFonts w:ascii="Cambria" w:eastAsia="Times New Roman" w:hAnsi="Cambria" w:cs="Calibri"/>
          <w:i/>
          <w:iCs/>
          <w:lang w:val="en-GB" w:eastAsia="de-DE"/>
        </w:rPr>
        <w:t xml:space="preserve"> extension. The bbb.mp4 asset is used to describe the video texture, which is attached to a rectangular mesh in the "</w:t>
      </w:r>
      <w:proofErr w:type="spellStart"/>
      <w:r w:rsidRPr="000D24BA">
        <w:rPr>
          <w:rFonts w:ascii="Cambria" w:eastAsia="Times New Roman" w:hAnsi="Cambria" w:cs="Calibri"/>
          <w:i/>
          <w:iCs/>
          <w:lang w:val="en-GB" w:eastAsia="de-DE"/>
        </w:rPr>
        <w:t>conferenceroom</w:t>
      </w:r>
      <w:proofErr w:type="spellEnd"/>
      <w:r w:rsidRPr="000D24BA">
        <w:rPr>
          <w:rFonts w:ascii="Cambria" w:eastAsia="Times New Roman" w:hAnsi="Cambria" w:cs="Calibri"/>
          <w:i/>
          <w:iCs/>
          <w:lang w:val="en-GB" w:eastAsia="de-DE"/>
        </w:rPr>
        <w:t>" scene.</w:t>
      </w:r>
    </w:p>
    <w:p w14:paraId="4203BE07" w14:textId="77777777" w:rsidR="00634ECB" w:rsidRPr="000D24BA" w:rsidRDefault="00634ECB" w:rsidP="00634ECB">
      <w:pPr>
        <w:ind w:left="720"/>
        <w:rPr>
          <w:rFonts w:eastAsia="Times New Roman" w:cs="Calibri"/>
          <w:i/>
          <w:iCs/>
          <w:lang w:val="en-GB" w:eastAsia="de-DE"/>
        </w:rPr>
      </w:pPr>
    </w:p>
    <w:p w14:paraId="249DE2B8" w14:textId="1B069B8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The reference software is run with the modified scene description document and the expected </w:t>
      </w:r>
      <w:proofErr w:type="spellStart"/>
      <w:r w:rsidRPr="000D24BA">
        <w:rPr>
          <w:rFonts w:ascii="Cambria" w:eastAsia="Times New Roman" w:hAnsi="Cambria" w:cs="Calibri"/>
          <w:i/>
          <w:iCs/>
          <w:lang w:val="en-GB" w:eastAsia="de-DE"/>
        </w:rPr>
        <w:t>behavior</w:t>
      </w:r>
      <w:proofErr w:type="spellEnd"/>
      <w:r w:rsidRPr="000D24BA">
        <w:rPr>
          <w:rFonts w:ascii="Cambria" w:eastAsia="Times New Roman" w:hAnsi="Cambria" w:cs="Calibri"/>
          <w:i/>
          <w:iCs/>
          <w:lang w:val="en-GB" w:eastAsia="de-DE"/>
        </w:rPr>
        <w:t xml:space="preserve"> is demonstrated, showing the video texture.</w:t>
      </w:r>
    </w:p>
    <w:p w14:paraId="580F6DF5" w14:textId="77777777" w:rsidR="00634ECB" w:rsidRDefault="00634ECB" w:rsidP="00634ECB">
      <w:pPr>
        <w:pStyle w:val="Heading2"/>
        <w:keepLines w:val="0"/>
        <w:widowControl/>
        <w:numPr>
          <w:ilvl w:val="1"/>
          <w:numId w:val="3"/>
        </w:numPr>
        <w:autoSpaceDE/>
        <w:autoSpaceDN/>
        <w:spacing w:before="240" w:after="60"/>
        <w:jc w:val="both"/>
      </w:pPr>
      <w:bookmarkStart w:id="39" w:name="_Toc126923195"/>
      <w:r>
        <w:t>Extension Principles</w:t>
      </w:r>
      <w:bookmarkEnd w:id="39"/>
    </w:p>
    <w:p w14:paraId="62FA23EC" w14:textId="77777777" w:rsidR="00634ECB" w:rsidRPr="00666488" w:rsidRDefault="00634ECB" w:rsidP="00634ECB">
      <w:pPr>
        <w:rPr>
          <w:rFonts w:eastAsia="Times New Roman" w:cs="Calibri"/>
          <w:lang w:val="en-GB" w:eastAsia="de-DE"/>
        </w:rPr>
      </w:pPr>
      <w:r w:rsidRPr="00666488">
        <w:rPr>
          <w:rFonts w:eastAsia="Times New Roman" w:cs="Calibri"/>
          <w:lang w:val="en-GB" w:eastAsia="de-DE"/>
        </w:rPr>
        <w:t xml:space="preserve">The following extension principles </w:t>
      </w:r>
      <w:proofErr w:type="gramStart"/>
      <w:r w:rsidRPr="00666488">
        <w:rPr>
          <w:rFonts w:eastAsia="Times New Roman" w:cs="Calibri"/>
          <w:lang w:val="en-GB" w:eastAsia="de-DE"/>
        </w:rPr>
        <w:t>apply</w:t>
      </w:r>
      <w:proofErr w:type="gramEnd"/>
    </w:p>
    <w:p w14:paraId="3140FF5C"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If the extension adds a new top-level array (by extending the root glTF object), its elements should inherit all properties of </w:t>
      </w:r>
      <w:proofErr w:type="spellStart"/>
      <w:proofErr w:type="gramStart"/>
      <w:r w:rsidRPr="00666488">
        <w:rPr>
          <w:rFonts w:ascii="Courier New" w:eastAsia="Times New Roman" w:hAnsi="Courier New" w:cs="Courier New"/>
          <w:lang w:val="en-GB" w:eastAsia="de-DE"/>
        </w:rPr>
        <w:t>glTFChildOfRootProperty.schema.json</w:t>
      </w:r>
      <w:proofErr w:type="spellEnd"/>
      <w:proofErr w:type="gramEnd"/>
      <w:r w:rsidRPr="00666488">
        <w:rPr>
          <w:rFonts w:ascii="Cambria" w:eastAsia="Times New Roman" w:hAnsi="Cambria" w:cs="Calibri"/>
          <w:lang w:val="en-GB" w:eastAsia="de-DE"/>
        </w:rPr>
        <w:t>.</w:t>
      </w:r>
    </w:p>
    <w:p w14:paraId="2591321B"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Other objects introduced by the extension should inherit all properties of </w:t>
      </w:r>
      <w:proofErr w:type="spellStart"/>
      <w:proofErr w:type="gramStart"/>
      <w:r w:rsidRPr="00666488">
        <w:rPr>
          <w:rFonts w:ascii="Courier New" w:eastAsia="Times New Roman" w:hAnsi="Courier New" w:cs="Courier New"/>
          <w:lang w:val="en-GB" w:eastAsia="de-DE"/>
        </w:rPr>
        <w:t>glTFProperty.schema.json</w:t>
      </w:r>
      <w:proofErr w:type="spellEnd"/>
      <w:proofErr w:type="gramEnd"/>
      <w:r w:rsidRPr="00666488">
        <w:rPr>
          <w:rFonts w:ascii="Cambria" w:eastAsia="Times New Roman" w:hAnsi="Cambria" w:cs="Calibri"/>
          <w:lang w:val="en-GB" w:eastAsia="de-DE"/>
        </w:rPr>
        <w:t xml:space="preserve">. </w:t>
      </w:r>
    </w:p>
    <w:p w14:paraId="4E3C0CCD"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By glTF 2.0 conventions, schemas should allow additional properties.</w:t>
      </w:r>
    </w:p>
    <w:p w14:paraId="70C3E9E3"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w:t>
      </w:r>
      <w:r w:rsidRPr="00666488">
        <w:rPr>
          <w:rFonts w:ascii="Cambria" w:eastAsia="Times New Roman" w:hAnsi="Cambria" w:cs="Calibri"/>
          <w:b/>
          <w:bCs/>
          <w:lang w:val="en-GB" w:eastAsia="de-DE"/>
        </w:rPr>
        <w:t>MUST</w:t>
      </w:r>
      <w:r w:rsidRPr="00666488">
        <w:rPr>
          <w:rFonts w:ascii="Cambria" w:eastAsia="Times New Roman" w:hAnsi="Cambria" w:cs="Calibri"/>
          <w:lang w:val="en-GB" w:eastAsia="de-DE"/>
        </w:rPr>
        <w:t xml:space="preserve"> begin with an </w:t>
      </w:r>
      <w:r w:rsidRPr="00666488">
        <w:rPr>
          <w:rFonts w:ascii="Courier New" w:eastAsia="Times New Roman" w:hAnsi="Courier New" w:cs="Courier New"/>
          <w:lang w:val="en-GB" w:eastAsia="de-DE"/>
        </w:rPr>
        <w:t>MPEG</w:t>
      </w:r>
      <w:r w:rsidRPr="00666488">
        <w:rPr>
          <w:rFonts w:ascii="Cambria" w:eastAsia="Times New Roman" w:hAnsi="Cambria" w:cs="Calibri"/>
          <w:lang w:val="en-GB" w:eastAsia="de-DE"/>
        </w:rPr>
        <w:t xml:space="preserve"> prefix, followed by an underscore.</w:t>
      </w:r>
    </w:p>
    <w:p w14:paraId="26F0AC5E" w14:textId="3DEB566C"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MUST use lowercase snake-case following the prefix, </w:t>
      </w:r>
      <w:r w:rsidR="00666488" w:rsidRPr="00666488">
        <w:rPr>
          <w:rFonts w:ascii="Cambria" w:eastAsia="Times New Roman" w:hAnsi="Cambria" w:cs="Calibri"/>
          <w:lang w:val="en-GB" w:eastAsia="de-DE"/>
        </w:rPr>
        <w:t>e.g.,</w:t>
      </w:r>
      <w:r w:rsidRPr="00666488">
        <w:rPr>
          <w:rFonts w:ascii="Cambria" w:eastAsia="Times New Roman" w:hAnsi="Cambria" w:cs="Calibri"/>
          <w:lang w:val="en-GB" w:eastAsia="de-DE"/>
        </w:rPr>
        <w:t> </w:t>
      </w:r>
      <w:proofErr w:type="spellStart"/>
      <w:r w:rsidRPr="00666488">
        <w:rPr>
          <w:rFonts w:ascii="Courier New" w:eastAsia="Times New Roman" w:hAnsi="Courier New" w:cs="Courier New"/>
          <w:lang w:val="en-GB" w:eastAsia="de-DE"/>
        </w:rPr>
        <w:t>MPEG_materials_sand</w:t>
      </w:r>
      <w:proofErr w:type="spellEnd"/>
      <w:r w:rsidRPr="00666488">
        <w:rPr>
          <w:rFonts w:ascii="Cambria" w:eastAsia="Times New Roman" w:hAnsi="Cambria" w:cs="Calibri"/>
          <w:lang w:val="en-GB" w:eastAsia="de-DE"/>
        </w:rPr>
        <w:t>.</w:t>
      </w:r>
    </w:p>
    <w:p w14:paraId="7A115235" w14:textId="5D959C02"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w:t>
      </w:r>
      <w:r w:rsidRPr="00666488">
        <w:rPr>
          <w:rFonts w:ascii="Cambria" w:eastAsia="Times New Roman" w:hAnsi="Cambria" w:cs="Calibri"/>
          <w:b/>
          <w:bCs/>
          <w:lang w:val="en-GB" w:eastAsia="de-DE"/>
        </w:rPr>
        <w:t>SHOULD</w:t>
      </w:r>
      <w:r w:rsidRPr="00666488">
        <w:rPr>
          <w:rFonts w:ascii="Cambria" w:eastAsia="Times New Roman" w:hAnsi="Cambria" w:cs="Calibri"/>
          <w:lang w:val="en-GB" w:eastAsia="de-DE"/>
        </w:rPr>
        <w:t xml:space="preserve"> be structured as </w:t>
      </w:r>
      <w:r w:rsidRPr="00666488">
        <w:rPr>
          <w:rFonts w:ascii="Courier New" w:eastAsia="Times New Roman" w:hAnsi="Courier New" w:cs="Courier New"/>
          <w:lang w:val="en-GB" w:eastAsia="de-DE"/>
        </w:rPr>
        <w:t>MPEG_&lt;scope&gt;_&lt;feature&gt;</w:t>
      </w:r>
      <w:r w:rsidRPr="00666488">
        <w:rPr>
          <w:rFonts w:ascii="Cambria" w:eastAsia="Times New Roman" w:hAnsi="Cambria" w:cs="Calibri"/>
          <w:lang w:val="en-GB" w:eastAsia="de-DE"/>
        </w:rPr>
        <w:t>, where scope is</w:t>
      </w:r>
      <w:r w:rsidR="00666488">
        <w:rPr>
          <w:rFonts w:ascii="Cambria" w:eastAsia="Times New Roman" w:hAnsi="Cambria" w:cs="Calibri"/>
          <w:lang w:val="en-GB" w:eastAsia="de-DE"/>
        </w:rPr>
        <w:t xml:space="preserve"> </w:t>
      </w:r>
      <w:r w:rsidRPr="00666488">
        <w:rPr>
          <w:rFonts w:ascii="Cambria" w:eastAsia="Times New Roman" w:hAnsi="Cambria" w:cs="Calibri"/>
          <w:lang w:val="en-GB" w:eastAsia="de-DE"/>
        </w:rPr>
        <w:t>an existing glTF concept (</w:t>
      </w:r>
      <w:proofErr w:type="gramStart"/>
      <w:r w:rsidRPr="00666488">
        <w:rPr>
          <w:rFonts w:ascii="Cambria" w:eastAsia="Times New Roman" w:hAnsi="Cambria" w:cs="Calibri"/>
          <w:lang w:val="en-GB" w:eastAsia="de-DE"/>
        </w:rPr>
        <w:t>e.g.</w:t>
      </w:r>
      <w:proofErr w:type="gramEnd"/>
      <w:r w:rsidRPr="00666488">
        <w:rPr>
          <w:rFonts w:ascii="Cambria" w:eastAsia="Times New Roman" w:hAnsi="Cambria" w:cs="Calibri"/>
          <w:lang w:val="en-GB" w:eastAsia="de-DE"/>
        </w:rPr>
        <w:t xml:space="preserve"> </w:t>
      </w:r>
      <w:r w:rsidRPr="00666488">
        <w:rPr>
          <w:rFonts w:ascii="Courier New" w:eastAsia="Times New Roman" w:hAnsi="Courier New" w:cs="Courier New"/>
          <w:lang w:val="en-GB" w:eastAsia="de-DE"/>
        </w:rPr>
        <w:t>mesh, texture, image</w:t>
      </w:r>
      <w:r w:rsidRPr="00666488">
        <w:rPr>
          <w:rFonts w:ascii="Cambria" w:eastAsia="Times New Roman" w:hAnsi="Cambria" w:cs="Calibri"/>
          <w:lang w:val="en-GB" w:eastAsia="de-DE"/>
        </w:rPr>
        <w:t>) and feature describes the functionality being added within that scope. This structure is recommended, but not required.</w:t>
      </w:r>
    </w:p>
    <w:p w14:paraId="058BC713" w14:textId="77777777" w:rsidR="00634ECB" w:rsidRPr="00666488" w:rsidRDefault="00634ECB" w:rsidP="00634ECB">
      <w:pPr>
        <w:pStyle w:val="ListParagraph"/>
        <w:widowControl/>
        <w:numPr>
          <w:ilvl w:val="0"/>
          <w:numId w:val="16"/>
        </w:numPr>
        <w:autoSpaceDE/>
        <w:autoSpaceDN/>
        <w:contextualSpacing/>
        <w:jc w:val="both"/>
        <w:rPr>
          <w:rFonts w:ascii="Cambria" w:hAnsi="Cambria" w:cs="Calibri"/>
          <w:lang w:val="en-GB" w:eastAsia="de-DE"/>
        </w:rPr>
      </w:pPr>
      <w:r w:rsidRPr="00666488">
        <w:rPr>
          <w:rFonts w:ascii="Cambria" w:eastAsia="Times New Roman" w:hAnsi="Cambria" w:cs="Calibri"/>
          <w:lang w:val="en-GB" w:eastAsia="de-DE"/>
        </w:rPr>
        <w:t xml:space="preserve">Scope </w:t>
      </w:r>
      <w:r w:rsidRPr="00666488">
        <w:rPr>
          <w:rFonts w:ascii="Cambria" w:eastAsia="Times New Roman" w:hAnsi="Cambria" w:cs="Calibri"/>
          <w:b/>
          <w:bCs/>
          <w:lang w:val="en-GB" w:eastAsia="de-DE"/>
        </w:rPr>
        <w:t>SHOULD</w:t>
      </w:r>
      <w:r w:rsidRPr="00666488">
        <w:rPr>
          <w:rFonts w:ascii="Cambria" w:eastAsia="Times New Roman" w:hAnsi="Cambria" w:cs="Calibri"/>
          <w:lang w:val="en-GB" w:eastAsia="de-DE"/>
        </w:rPr>
        <w:t xml:space="preserve"> be singular (</w:t>
      </w:r>
      <w:proofErr w:type="gramStart"/>
      <w:r w:rsidRPr="00666488">
        <w:rPr>
          <w:rFonts w:ascii="Cambria" w:eastAsia="Times New Roman" w:hAnsi="Cambria" w:cs="Calibri"/>
          <w:lang w:val="en-GB" w:eastAsia="de-DE"/>
        </w:rPr>
        <w:t>e.g.</w:t>
      </w:r>
      <w:proofErr w:type="gramEnd"/>
      <w:r w:rsidRPr="00666488">
        <w:rPr>
          <w:rFonts w:ascii="Cambria" w:eastAsia="Times New Roman" w:hAnsi="Cambria" w:cs="Calibri"/>
          <w:lang w:val="en-GB" w:eastAsia="de-DE"/>
        </w:rPr>
        <w:t xml:space="preserve"> </w:t>
      </w:r>
      <w:r w:rsidRPr="00666488">
        <w:rPr>
          <w:rFonts w:ascii="Courier New" w:eastAsia="Times New Roman" w:hAnsi="Courier New" w:cs="Courier New"/>
          <w:lang w:val="en-GB" w:eastAsia="de-DE"/>
        </w:rPr>
        <w:t>mesh, texture</w:t>
      </w:r>
      <w:r w:rsidRPr="00666488">
        <w:rPr>
          <w:rFonts w:ascii="Cambria" w:eastAsia="Times New Roman" w:hAnsi="Cambria" w:cs="Calibri"/>
          <w:lang w:val="en-GB" w:eastAsia="de-DE"/>
        </w:rPr>
        <w:t xml:space="preserve">), except where this would be inconsistent with an existing Khronos extension (e.g. </w:t>
      </w:r>
      <w:r w:rsidRPr="00666488">
        <w:rPr>
          <w:rFonts w:ascii="Courier New" w:eastAsia="Times New Roman" w:hAnsi="Courier New" w:cs="Courier New"/>
          <w:lang w:val="en-GB" w:eastAsia="de-DE"/>
        </w:rPr>
        <w:t>materials, lights</w:t>
      </w:r>
      <w:r w:rsidRPr="00666488">
        <w:rPr>
          <w:rFonts w:ascii="Cambria" w:eastAsia="Times New Roman" w:hAnsi="Cambria" w:cs="Calibri"/>
          <w:lang w:val="en-GB" w:eastAsia="de-DE"/>
        </w:rPr>
        <w:t>).</w:t>
      </w:r>
    </w:p>
    <w:p w14:paraId="5E60D547" w14:textId="3DEE6324" w:rsidR="00634ECB" w:rsidRDefault="00634ECB" w:rsidP="00634ECB">
      <w:pPr>
        <w:pStyle w:val="Heading1"/>
        <w:keepNext/>
        <w:widowControl/>
        <w:numPr>
          <w:ilvl w:val="0"/>
          <w:numId w:val="3"/>
        </w:numPr>
        <w:autoSpaceDE/>
        <w:autoSpaceDN/>
        <w:spacing w:before="240" w:after="60"/>
        <w:jc w:val="both"/>
      </w:pPr>
      <w:bookmarkStart w:id="40" w:name="_Ref30092610"/>
      <w:bookmarkStart w:id="41" w:name="_Toc126923196"/>
      <w:r>
        <w:t>Software</w:t>
      </w:r>
      <w:bookmarkEnd w:id="40"/>
      <w:bookmarkEnd w:id="41"/>
    </w:p>
    <w:p w14:paraId="7D5E2C53" w14:textId="1A074B41" w:rsidR="00D64DD9" w:rsidRDefault="00D64DD9" w:rsidP="00D64DD9">
      <w:pPr>
        <w:pStyle w:val="Heading2"/>
      </w:pPr>
      <w:bookmarkStart w:id="42" w:name="_Toc126923197"/>
      <w:r>
        <w:t>4.1. Reference software</w:t>
      </w:r>
      <w:bookmarkEnd w:id="42"/>
    </w:p>
    <w:p w14:paraId="7411809E" w14:textId="4B56C29E" w:rsidR="001D2E20" w:rsidRDefault="001D2E20" w:rsidP="00DC6C35">
      <w:pPr>
        <w:rPr>
          <w:lang w:val="en-CA"/>
        </w:rPr>
      </w:pPr>
      <w:r>
        <w:rPr>
          <w:lang w:val="en-CA"/>
        </w:rPr>
        <w:t xml:space="preserve">The reference software for </w:t>
      </w:r>
      <w:r w:rsidR="002F64E5">
        <w:rPr>
          <w:lang w:val="en-CA"/>
        </w:rPr>
        <w:t xml:space="preserve">MPEG-I </w:t>
      </w:r>
      <w:r>
        <w:rPr>
          <w:lang w:val="en-CA"/>
        </w:rPr>
        <w:t xml:space="preserve">scene description </w:t>
      </w:r>
      <w:r w:rsidR="005D0749">
        <w:rPr>
          <w:lang w:val="en-CA"/>
        </w:rPr>
        <w:t xml:space="preserve">is documented in WD of ISO/IEC 23090-24 </w:t>
      </w:r>
    </w:p>
    <w:p w14:paraId="12B0BF02" w14:textId="219C611B" w:rsidR="00D64DD9" w:rsidRDefault="00D64DD9" w:rsidP="00DC6C35">
      <w:pPr>
        <w:rPr>
          <w:lang w:val="en-CA"/>
        </w:rPr>
      </w:pPr>
    </w:p>
    <w:p w14:paraId="07461730" w14:textId="53BFF50C" w:rsidR="00D64DD9" w:rsidRDefault="00D64DD9" w:rsidP="00D64DD9">
      <w:pPr>
        <w:pStyle w:val="Heading2"/>
        <w:rPr>
          <w:lang w:val="en-CA"/>
        </w:rPr>
      </w:pPr>
      <w:bookmarkStart w:id="43" w:name="_Toc126923198"/>
      <w:r>
        <w:rPr>
          <w:lang w:val="en-CA"/>
        </w:rPr>
        <w:t>4.2. Conformance software</w:t>
      </w:r>
      <w:bookmarkEnd w:id="43"/>
      <w:r>
        <w:rPr>
          <w:lang w:val="en-CA"/>
        </w:rPr>
        <w:t xml:space="preserve"> </w:t>
      </w:r>
    </w:p>
    <w:p w14:paraId="0628C181" w14:textId="552D05C1" w:rsidR="00D64DD9" w:rsidRDefault="00D64DD9" w:rsidP="00DC6C35">
      <w:pPr>
        <w:rPr>
          <w:lang w:val="en-CA"/>
        </w:rPr>
      </w:pPr>
      <w:r>
        <w:rPr>
          <w:lang w:val="en-CA"/>
        </w:rPr>
        <w:t>The conformance software for MPEG-I scene description is documented in the WD of ISO/IEC 23090-24</w:t>
      </w:r>
      <w:r w:rsidR="002F64E5">
        <w:rPr>
          <w:lang w:val="en-CA"/>
        </w:rPr>
        <w:t xml:space="preserve"> as available in WG3 N0691.</w:t>
      </w:r>
    </w:p>
    <w:p w14:paraId="6D8C25F6" w14:textId="77777777" w:rsidR="00634ECB" w:rsidRDefault="00634ECB" w:rsidP="00634ECB">
      <w:pPr>
        <w:pStyle w:val="Heading1"/>
        <w:keepNext/>
        <w:widowControl/>
        <w:numPr>
          <w:ilvl w:val="0"/>
          <w:numId w:val="3"/>
        </w:numPr>
        <w:autoSpaceDE/>
        <w:autoSpaceDN/>
        <w:spacing w:before="240" w:after="60"/>
        <w:jc w:val="both"/>
      </w:pPr>
      <w:bookmarkStart w:id="44" w:name="_Toc77377264"/>
      <w:bookmarkStart w:id="45" w:name="_Toc77377318"/>
      <w:bookmarkStart w:id="46" w:name="_Toc77377265"/>
      <w:bookmarkStart w:id="47" w:name="_Toc77377319"/>
      <w:bookmarkStart w:id="48" w:name="_Toc77377266"/>
      <w:bookmarkStart w:id="49" w:name="_Toc77377320"/>
      <w:bookmarkStart w:id="50" w:name="_Toc77377267"/>
      <w:bookmarkStart w:id="51" w:name="_Toc77377321"/>
      <w:bookmarkStart w:id="52" w:name="_Toc77377268"/>
      <w:bookmarkStart w:id="53" w:name="_Toc77377322"/>
      <w:bookmarkStart w:id="54" w:name="_Toc126923199"/>
      <w:bookmarkEnd w:id="44"/>
      <w:bookmarkEnd w:id="45"/>
      <w:bookmarkEnd w:id="46"/>
      <w:bookmarkEnd w:id="47"/>
      <w:bookmarkEnd w:id="48"/>
      <w:bookmarkEnd w:id="49"/>
      <w:bookmarkEnd w:id="50"/>
      <w:bookmarkEnd w:id="51"/>
      <w:bookmarkEnd w:id="52"/>
      <w:bookmarkEnd w:id="53"/>
      <w:r>
        <w:t>Gitlab</w:t>
      </w:r>
      <w:r w:rsidRPr="00D95B41">
        <w:t xml:space="preserve"> Management</w:t>
      </w:r>
      <w:bookmarkEnd w:id="54"/>
    </w:p>
    <w:p w14:paraId="349951A4" w14:textId="72F49768" w:rsidR="00634ECB" w:rsidRDefault="00155CE5" w:rsidP="00634ECB">
      <w:pPr>
        <w:pStyle w:val="Heading2"/>
        <w:keepLines w:val="0"/>
        <w:widowControl/>
        <w:numPr>
          <w:ilvl w:val="1"/>
          <w:numId w:val="3"/>
        </w:numPr>
        <w:autoSpaceDE/>
        <w:autoSpaceDN/>
        <w:spacing w:before="240" w:after="60"/>
        <w:jc w:val="both"/>
      </w:pPr>
      <w:bookmarkStart w:id="55" w:name="_Toc126923200"/>
      <w:r>
        <w:t xml:space="preserve">Git </w:t>
      </w:r>
      <w:r w:rsidR="005C74BC">
        <w:t xml:space="preserve">commit </w:t>
      </w:r>
      <w:proofErr w:type="gramStart"/>
      <w:r>
        <w:t>convention</w:t>
      </w:r>
      <w:bookmarkEnd w:id="55"/>
      <w:proofErr w:type="gramEnd"/>
    </w:p>
    <w:p w14:paraId="294A33B5" w14:textId="77777777" w:rsid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14:paraId="71568359" w14:textId="4F7DD466"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5C74BC">
        <w:rPr>
          <w:rFonts w:ascii="Courier New" w:eastAsia="Times New Roman" w:hAnsi="Courier New" w:cs="Courier New"/>
          <w:sz w:val="20"/>
          <w:szCs w:val="20"/>
        </w:rPr>
        <w:t>git commit -m "&lt;optional WIP&gt; &lt;type</w:t>
      </w:r>
      <w:proofErr w:type="gramStart"/>
      <w:r w:rsidRPr="005C74BC">
        <w:rPr>
          <w:rFonts w:ascii="Courier New" w:eastAsia="Times New Roman" w:hAnsi="Courier New" w:cs="Courier New"/>
          <w:sz w:val="20"/>
          <w:szCs w:val="20"/>
        </w:rPr>
        <w:t>&gt;(</w:t>
      </w:r>
      <w:proofErr w:type="gramEnd"/>
      <w:r w:rsidRPr="005C74BC">
        <w:rPr>
          <w:rFonts w:ascii="Courier New" w:eastAsia="Times New Roman" w:hAnsi="Courier New" w:cs="Courier New"/>
          <w:sz w:val="20"/>
          <w:szCs w:val="20"/>
        </w:rPr>
        <w:t>#&lt;issue id&gt; &lt;optional scope&gt;): &lt;description&gt;"</w:t>
      </w:r>
    </w:p>
    <w:p w14:paraId="1EF9F328" w14:textId="77777777" w:rsidR="005C74BC" w:rsidRPr="005C74BC" w:rsidRDefault="005C74BC" w:rsidP="005C74BC">
      <w:pPr>
        <w:spacing w:before="100" w:beforeAutospacing="1" w:after="100" w:afterAutospacing="1"/>
        <w:rPr>
          <w:rFonts w:ascii="Times New Roman" w:eastAsia="Times New Roman" w:hAnsi="Times New Roman" w:cs="Times New Roman"/>
          <w:szCs w:val="22"/>
        </w:rPr>
      </w:pPr>
      <w:r w:rsidRPr="005C74BC">
        <w:rPr>
          <w:rFonts w:eastAsia="Times New Roman" w:cs="Times New Roman"/>
          <w:szCs w:val="22"/>
        </w:rPr>
        <w:t xml:space="preserve">The optional WIP information is to indicate your commit is in the “Work </w:t>
      </w:r>
      <w:proofErr w:type="gramStart"/>
      <w:r w:rsidRPr="005C74BC">
        <w:rPr>
          <w:rFonts w:eastAsia="Times New Roman" w:cs="Times New Roman"/>
          <w:szCs w:val="22"/>
        </w:rPr>
        <w:t>In</w:t>
      </w:r>
      <w:proofErr w:type="gramEnd"/>
      <w:r w:rsidRPr="005C74BC">
        <w:rPr>
          <w:rFonts w:eastAsia="Times New Roman" w:cs="Times New Roman"/>
          <w:szCs w:val="22"/>
        </w:rPr>
        <w:t xml:space="preserve"> Progress” state. Issue id is given in the </w:t>
      </w:r>
      <w:hyperlink r:id="rId17" w:history="1">
        <w:r w:rsidRPr="005C74BC">
          <w:rPr>
            <w:rFonts w:eastAsia="Times New Roman" w:cs="Times New Roman"/>
            <w:color w:val="0000FF"/>
            <w:szCs w:val="22"/>
            <w:u w:val="single"/>
          </w:rPr>
          <w:t>Issue panel</w:t>
        </w:r>
      </w:hyperlink>
      <w:r w:rsidRPr="005C74BC">
        <w:rPr>
          <w:rFonts w:ascii="Times New Roman" w:eastAsia="Times New Roman" w:hAnsi="Times New Roman" w:cs="Times New Roman"/>
          <w:szCs w:val="22"/>
        </w:rPr>
        <w:t>.</w:t>
      </w:r>
    </w:p>
    <w:p w14:paraId="75F208E4" w14:textId="77777777"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Type possible:</w:t>
      </w:r>
    </w:p>
    <w:p w14:paraId="614BF7FB"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feat:</w:t>
      </w:r>
      <w:r w:rsidRPr="005C74BC">
        <w:rPr>
          <w:rFonts w:eastAsia="Times New Roman" w:cs="Times New Roman"/>
          <w:szCs w:val="22"/>
        </w:rPr>
        <w:t xml:space="preserve"> </w:t>
      </w:r>
      <w:r w:rsidRPr="005C74BC">
        <w:rPr>
          <w:rFonts w:eastAsia="Times New Roman" w:cs="Times New Roman"/>
          <w:i/>
          <w:iCs/>
          <w:szCs w:val="22"/>
        </w:rPr>
        <w:t xml:space="preserve">The new feature you’re adding to a particular </w:t>
      </w:r>
      <w:proofErr w:type="gramStart"/>
      <w:r w:rsidRPr="005C74BC">
        <w:rPr>
          <w:rFonts w:eastAsia="Times New Roman" w:cs="Times New Roman"/>
          <w:i/>
          <w:iCs/>
          <w:szCs w:val="22"/>
        </w:rPr>
        <w:t>application</w:t>
      </w:r>
      <w:proofErr w:type="gramEnd"/>
      <w:r w:rsidRPr="005C74BC">
        <w:rPr>
          <w:rFonts w:eastAsia="Times New Roman" w:cs="Times New Roman"/>
          <w:szCs w:val="22"/>
        </w:rPr>
        <w:t xml:space="preserve"> </w:t>
      </w:r>
    </w:p>
    <w:p w14:paraId="3A753A6A"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fix:</w:t>
      </w:r>
      <w:r w:rsidRPr="005C74BC">
        <w:rPr>
          <w:rFonts w:eastAsia="Times New Roman" w:cs="Times New Roman"/>
          <w:szCs w:val="22"/>
        </w:rPr>
        <w:t xml:space="preserve"> </w:t>
      </w:r>
      <w:r w:rsidRPr="005C74BC">
        <w:rPr>
          <w:rFonts w:eastAsia="Times New Roman" w:cs="Times New Roman"/>
          <w:i/>
          <w:iCs/>
          <w:szCs w:val="22"/>
        </w:rPr>
        <w:t>A bug fix</w:t>
      </w:r>
      <w:r w:rsidRPr="005C74BC">
        <w:rPr>
          <w:rFonts w:eastAsia="Times New Roman" w:cs="Times New Roman"/>
          <w:szCs w:val="22"/>
        </w:rPr>
        <w:t xml:space="preserve"> </w:t>
      </w:r>
    </w:p>
    <w:p w14:paraId="3E4ED35E"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hotfix:</w:t>
      </w:r>
      <w:r w:rsidRPr="005C74BC">
        <w:rPr>
          <w:rFonts w:eastAsia="Times New Roman" w:cs="Times New Roman"/>
          <w:szCs w:val="22"/>
        </w:rPr>
        <w:t xml:space="preserve"> </w:t>
      </w:r>
      <w:r w:rsidRPr="005C74BC">
        <w:rPr>
          <w:rFonts w:eastAsia="Times New Roman" w:cs="Times New Roman"/>
          <w:i/>
          <w:iCs/>
          <w:szCs w:val="22"/>
        </w:rPr>
        <w:t xml:space="preserve">A bug fix to correct a major </w:t>
      </w:r>
      <w:proofErr w:type="gramStart"/>
      <w:r w:rsidRPr="005C74BC">
        <w:rPr>
          <w:rFonts w:eastAsia="Times New Roman" w:cs="Times New Roman"/>
          <w:i/>
          <w:iCs/>
          <w:szCs w:val="22"/>
        </w:rPr>
        <w:t>issue</w:t>
      </w:r>
      <w:proofErr w:type="gramEnd"/>
      <w:r w:rsidRPr="005C74BC">
        <w:rPr>
          <w:rFonts w:eastAsia="Times New Roman" w:cs="Times New Roman"/>
          <w:szCs w:val="22"/>
        </w:rPr>
        <w:t xml:space="preserve"> </w:t>
      </w:r>
    </w:p>
    <w:p w14:paraId="710F9556"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style:</w:t>
      </w:r>
      <w:r w:rsidRPr="005C74BC">
        <w:rPr>
          <w:rFonts w:eastAsia="Times New Roman" w:cs="Times New Roman"/>
          <w:szCs w:val="22"/>
        </w:rPr>
        <w:t xml:space="preserve"> </w:t>
      </w:r>
      <w:r w:rsidRPr="005C74BC">
        <w:rPr>
          <w:rFonts w:eastAsia="Times New Roman" w:cs="Times New Roman"/>
          <w:i/>
          <w:iCs/>
          <w:szCs w:val="22"/>
        </w:rPr>
        <w:t xml:space="preserve">Feature and updates related to </w:t>
      </w:r>
      <w:proofErr w:type="gramStart"/>
      <w:r w:rsidRPr="005C74BC">
        <w:rPr>
          <w:rFonts w:eastAsia="Times New Roman" w:cs="Times New Roman"/>
          <w:i/>
          <w:iCs/>
          <w:szCs w:val="22"/>
        </w:rPr>
        <w:t>styling</w:t>
      </w:r>
      <w:proofErr w:type="gramEnd"/>
      <w:r w:rsidRPr="005C74BC">
        <w:rPr>
          <w:rFonts w:eastAsia="Times New Roman" w:cs="Times New Roman"/>
          <w:szCs w:val="22"/>
        </w:rPr>
        <w:t xml:space="preserve"> </w:t>
      </w:r>
    </w:p>
    <w:p w14:paraId="7DE0FC6C"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proofErr w:type="spellStart"/>
      <w:r w:rsidRPr="005C74BC">
        <w:rPr>
          <w:rFonts w:eastAsia="Times New Roman" w:cs="Times New Roman"/>
          <w:b/>
          <w:bCs/>
          <w:szCs w:val="22"/>
        </w:rPr>
        <w:t>refacto</w:t>
      </w:r>
      <w:proofErr w:type="spellEnd"/>
      <w:r w:rsidRPr="005C74BC">
        <w:rPr>
          <w:rFonts w:eastAsia="Times New Roman" w:cs="Times New Roman"/>
          <w:b/>
          <w:bCs/>
          <w:szCs w:val="22"/>
        </w:rPr>
        <w:t>:</w:t>
      </w:r>
      <w:r w:rsidRPr="005C74BC">
        <w:rPr>
          <w:rFonts w:eastAsia="Times New Roman" w:cs="Times New Roman"/>
          <w:szCs w:val="22"/>
        </w:rPr>
        <w:t xml:space="preserve"> </w:t>
      </w:r>
      <w:r w:rsidRPr="005C74BC">
        <w:rPr>
          <w:rFonts w:eastAsia="Times New Roman" w:cs="Times New Roman"/>
          <w:i/>
          <w:iCs/>
          <w:szCs w:val="22"/>
        </w:rPr>
        <w:t xml:space="preserve">Refactoring a specific section of the </w:t>
      </w:r>
      <w:proofErr w:type="gramStart"/>
      <w:r w:rsidRPr="005C74BC">
        <w:rPr>
          <w:rFonts w:eastAsia="Times New Roman" w:cs="Times New Roman"/>
          <w:i/>
          <w:iCs/>
          <w:szCs w:val="22"/>
        </w:rPr>
        <w:t>codebase</w:t>
      </w:r>
      <w:proofErr w:type="gramEnd"/>
      <w:r w:rsidRPr="005C74BC">
        <w:rPr>
          <w:rFonts w:eastAsia="Times New Roman" w:cs="Times New Roman"/>
          <w:szCs w:val="22"/>
        </w:rPr>
        <w:t xml:space="preserve"> </w:t>
      </w:r>
    </w:p>
    <w:p w14:paraId="3B40C8ED"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test:</w:t>
      </w:r>
      <w:r w:rsidRPr="005C74BC">
        <w:rPr>
          <w:rFonts w:eastAsia="Times New Roman" w:cs="Times New Roman"/>
          <w:szCs w:val="22"/>
        </w:rPr>
        <w:t xml:space="preserve"> </w:t>
      </w:r>
      <w:r w:rsidRPr="005C74BC">
        <w:rPr>
          <w:rFonts w:eastAsia="Times New Roman" w:cs="Times New Roman"/>
          <w:i/>
          <w:iCs/>
          <w:szCs w:val="22"/>
        </w:rPr>
        <w:t xml:space="preserve">Everything related to </w:t>
      </w:r>
      <w:proofErr w:type="gramStart"/>
      <w:r w:rsidRPr="005C74BC">
        <w:rPr>
          <w:rFonts w:eastAsia="Times New Roman" w:cs="Times New Roman"/>
          <w:i/>
          <w:iCs/>
          <w:szCs w:val="22"/>
        </w:rPr>
        <w:t>testing</w:t>
      </w:r>
      <w:proofErr w:type="gramEnd"/>
      <w:r w:rsidRPr="005C74BC">
        <w:rPr>
          <w:rFonts w:eastAsia="Times New Roman" w:cs="Times New Roman"/>
          <w:szCs w:val="22"/>
        </w:rPr>
        <w:t xml:space="preserve"> </w:t>
      </w:r>
    </w:p>
    <w:p w14:paraId="3F68F228"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doc:</w:t>
      </w:r>
      <w:r w:rsidRPr="005C74BC">
        <w:rPr>
          <w:rFonts w:eastAsia="Times New Roman" w:cs="Times New Roman"/>
          <w:szCs w:val="22"/>
        </w:rPr>
        <w:t xml:space="preserve"> </w:t>
      </w:r>
      <w:r w:rsidRPr="005C74BC">
        <w:rPr>
          <w:rFonts w:eastAsia="Times New Roman" w:cs="Times New Roman"/>
          <w:i/>
          <w:iCs/>
          <w:szCs w:val="22"/>
        </w:rPr>
        <w:t xml:space="preserve">Everything related to </w:t>
      </w:r>
      <w:proofErr w:type="gramStart"/>
      <w:r w:rsidRPr="005C74BC">
        <w:rPr>
          <w:rFonts w:eastAsia="Times New Roman" w:cs="Times New Roman"/>
          <w:i/>
          <w:iCs/>
          <w:szCs w:val="22"/>
        </w:rPr>
        <w:t>documentation</w:t>
      </w:r>
      <w:proofErr w:type="gramEnd"/>
      <w:r w:rsidRPr="005C74BC">
        <w:rPr>
          <w:rFonts w:eastAsia="Times New Roman" w:cs="Times New Roman"/>
          <w:szCs w:val="22"/>
        </w:rPr>
        <w:t xml:space="preserve"> </w:t>
      </w:r>
    </w:p>
    <w:p w14:paraId="381EBC01"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lastRenderedPageBreak/>
        <w:t>chore:</w:t>
      </w:r>
      <w:r w:rsidRPr="005C74BC">
        <w:rPr>
          <w:rFonts w:eastAsia="Times New Roman" w:cs="Times New Roman"/>
          <w:szCs w:val="22"/>
        </w:rPr>
        <w:t xml:space="preserve"> </w:t>
      </w:r>
      <w:r w:rsidRPr="005C74BC">
        <w:rPr>
          <w:rFonts w:eastAsia="Times New Roman" w:cs="Times New Roman"/>
          <w:i/>
          <w:iCs/>
          <w:szCs w:val="22"/>
        </w:rPr>
        <w:t>Regular code maintenance [something which not fit with other previous types]</w:t>
      </w:r>
      <w:r w:rsidRPr="005C74BC">
        <w:rPr>
          <w:rFonts w:eastAsia="Times New Roman" w:cs="Times New Roman"/>
          <w:szCs w:val="22"/>
        </w:rPr>
        <w:t xml:space="preserve"> </w:t>
      </w:r>
    </w:p>
    <w:p w14:paraId="0E1F332E" w14:textId="4A13C18A" w:rsidR="005C74BC" w:rsidRPr="005C74BC" w:rsidRDefault="005C74BC" w:rsidP="005C74BC">
      <w:pPr>
        <w:pStyle w:val="Heading2"/>
      </w:pPr>
      <w:bookmarkStart w:id="56" w:name="_Toc126923201"/>
      <w:r>
        <w:t xml:space="preserve">5.2.  </w:t>
      </w:r>
      <w:r w:rsidRPr="005C74BC">
        <w:t>Branch convention</w:t>
      </w:r>
      <w:bookmarkEnd w:id="56"/>
    </w:p>
    <w:p w14:paraId="5DFB23C1" w14:textId="5ABB8CA8" w:rsidR="005C74BC" w:rsidRPr="005C74BC" w:rsidRDefault="005C74BC" w:rsidP="009A2968">
      <w:pPr>
        <w:pStyle w:val="Heading3"/>
      </w:pPr>
      <w:bookmarkStart w:id="57" w:name="_Toc126923202"/>
      <w:r>
        <w:t xml:space="preserve">5.2.1. </w:t>
      </w:r>
      <w:r w:rsidRPr="005C74BC">
        <w:t>Branch creation</w:t>
      </w:r>
      <w:bookmarkEnd w:id="57"/>
    </w:p>
    <w:p w14:paraId="06979E39"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5C74BC">
        <w:rPr>
          <w:rFonts w:ascii="Courier New" w:eastAsia="Times New Roman" w:hAnsi="Courier New" w:cs="Courier New"/>
          <w:sz w:val="20"/>
          <w:szCs w:val="20"/>
        </w:rPr>
        <w:t>git branch &lt;type&gt;/&lt;initials&gt;_&lt;why&gt;</w:t>
      </w:r>
    </w:p>
    <w:p w14:paraId="019DB4E5"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type:</w:t>
      </w:r>
      <w:r w:rsidRPr="005C74BC">
        <w:rPr>
          <w:rFonts w:eastAsia="Times New Roman" w:cs="Times New Roman"/>
          <w:szCs w:val="22"/>
        </w:rPr>
        <w:t xml:space="preserve"> </w:t>
      </w:r>
      <w:r w:rsidRPr="005C74BC">
        <w:rPr>
          <w:rFonts w:eastAsia="Times New Roman" w:cs="Times New Roman"/>
          <w:i/>
          <w:iCs/>
          <w:szCs w:val="22"/>
        </w:rPr>
        <w:t xml:space="preserve">Everything which can work for a commit </w:t>
      </w:r>
      <w:proofErr w:type="gramStart"/>
      <w:r w:rsidRPr="005C74BC">
        <w:rPr>
          <w:rFonts w:eastAsia="Times New Roman" w:cs="Times New Roman"/>
          <w:i/>
          <w:iCs/>
          <w:szCs w:val="22"/>
        </w:rPr>
        <w:t>message</w:t>
      </w:r>
      <w:proofErr w:type="gramEnd"/>
      <w:r w:rsidRPr="005C74BC">
        <w:rPr>
          <w:rFonts w:eastAsia="Times New Roman" w:cs="Times New Roman"/>
          <w:szCs w:val="22"/>
        </w:rPr>
        <w:t xml:space="preserve"> </w:t>
      </w:r>
    </w:p>
    <w:p w14:paraId="1A3173E9"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initials:</w:t>
      </w:r>
      <w:r w:rsidRPr="005C74BC">
        <w:rPr>
          <w:rFonts w:eastAsia="Times New Roman" w:cs="Times New Roman"/>
          <w:szCs w:val="22"/>
        </w:rPr>
        <w:t xml:space="preserve"> </w:t>
      </w:r>
      <w:r w:rsidRPr="005C74BC">
        <w:rPr>
          <w:rFonts w:eastAsia="Times New Roman" w:cs="Times New Roman"/>
          <w:i/>
          <w:iCs/>
          <w:szCs w:val="22"/>
        </w:rPr>
        <w:t>Initials of the owner</w:t>
      </w:r>
      <w:r w:rsidRPr="005C74BC">
        <w:rPr>
          <w:rFonts w:eastAsia="Times New Roman" w:cs="Times New Roman"/>
          <w:szCs w:val="22"/>
        </w:rPr>
        <w:t xml:space="preserve"> </w:t>
      </w:r>
    </w:p>
    <w:p w14:paraId="76386664"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why:</w:t>
      </w:r>
      <w:r w:rsidRPr="005C74BC">
        <w:rPr>
          <w:rFonts w:eastAsia="Times New Roman" w:cs="Times New Roman"/>
          <w:szCs w:val="22"/>
        </w:rPr>
        <w:t xml:space="preserve"> </w:t>
      </w:r>
      <w:r w:rsidRPr="005C74BC">
        <w:rPr>
          <w:rFonts w:eastAsia="Times New Roman" w:cs="Times New Roman"/>
          <w:i/>
          <w:iCs/>
          <w:szCs w:val="22"/>
        </w:rPr>
        <w:t xml:space="preserve">The purpose of this branch written in </w:t>
      </w:r>
      <w:proofErr w:type="spellStart"/>
      <w:proofErr w:type="gramStart"/>
      <w:r w:rsidRPr="005C74BC">
        <w:rPr>
          <w:rFonts w:eastAsia="Times New Roman" w:cs="Times New Roman"/>
          <w:i/>
          <w:iCs/>
          <w:szCs w:val="22"/>
        </w:rPr>
        <w:t>PascalCase</w:t>
      </w:r>
      <w:proofErr w:type="spellEnd"/>
      <w:proofErr w:type="gramEnd"/>
      <w:r w:rsidRPr="005C74BC">
        <w:rPr>
          <w:rFonts w:eastAsia="Times New Roman" w:cs="Times New Roman"/>
          <w:szCs w:val="22"/>
        </w:rPr>
        <w:t xml:space="preserve"> </w:t>
      </w:r>
    </w:p>
    <w:p w14:paraId="6CBD113C" w14:textId="74815135" w:rsidR="005C74BC" w:rsidRPr="005C74BC" w:rsidRDefault="005C74BC" w:rsidP="009A2968">
      <w:pPr>
        <w:pStyle w:val="Heading3"/>
      </w:pPr>
      <w:bookmarkStart w:id="58" w:name="_Toc126923203"/>
      <w:r>
        <w:t xml:space="preserve">5.2.2. </w:t>
      </w:r>
      <w:r w:rsidRPr="005C74BC">
        <w:t>Branch update</w:t>
      </w:r>
      <w:bookmarkEnd w:id="58"/>
    </w:p>
    <w:p w14:paraId="2C4B199E" w14:textId="77777777"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 xml:space="preserve">When two developers are working on the same project, they will have their own working branch. If one merge his/her work to the </w:t>
      </w:r>
      <w:r w:rsidRPr="005C74BC">
        <w:rPr>
          <w:rFonts w:ascii="Courier New" w:eastAsia="Times New Roman" w:hAnsi="Courier New" w:cs="Courier New"/>
          <w:szCs w:val="22"/>
        </w:rPr>
        <w:t>develop</w:t>
      </w:r>
      <w:r w:rsidRPr="005C74BC">
        <w:rPr>
          <w:rFonts w:eastAsia="Times New Roman" w:cs="Times New Roman"/>
          <w:szCs w:val="22"/>
        </w:rPr>
        <w:t xml:space="preserve"> branch, the second person should update his/her work to fit with the latest state of the </w:t>
      </w:r>
      <w:r w:rsidRPr="005C74BC">
        <w:rPr>
          <w:rFonts w:ascii="Courier New" w:eastAsia="Times New Roman" w:hAnsi="Courier New" w:cs="Courier New"/>
          <w:szCs w:val="22"/>
        </w:rPr>
        <w:t>develop</w:t>
      </w:r>
      <w:r w:rsidRPr="005C74BC">
        <w:rPr>
          <w:rFonts w:eastAsia="Times New Roman" w:cs="Times New Roman"/>
          <w:szCs w:val="22"/>
        </w:rPr>
        <w:t xml:space="preserve"> branch. There are two possible ways to resolve such a situation:</w:t>
      </w:r>
    </w:p>
    <w:p w14:paraId="58228EC0" w14:textId="77777777" w:rsidR="005C74BC" w:rsidRPr="005C74BC" w:rsidRDefault="005C74BC" w:rsidP="005C74BC">
      <w:pPr>
        <w:numPr>
          <w:ilvl w:val="0"/>
          <w:numId w:val="71"/>
        </w:numPr>
        <w:spacing w:before="100" w:beforeAutospacing="1" w:after="100" w:afterAutospacing="1"/>
        <w:rPr>
          <w:rFonts w:eastAsia="Times New Roman" w:cs="Times New Roman"/>
          <w:szCs w:val="22"/>
        </w:rPr>
      </w:pPr>
      <w:r w:rsidRPr="005C74BC">
        <w:rPr>
          <w:rFonts w:eastAsia="Times New Roman" w:cs="Times New Roman"/>
          <w:szCs w:val="22"/>
        </w:rPr>
        <w:t xml:space="preserve">Rebasing </w:t>
      </w:r>
      <w:r w:rsidRPr="005C74BC">
        <w:rPr>
          <w:rFonts w:ascii="Courier New" w:eastAsia="Times New Roman" w:hAnsi="Courier New" w:cs="Courier New"/>
          <w:szCs w:val="22"/>
        </w:rPr>
        <w:t>develop</w:t>
      </w:r>
      <w:r w:rsidRPr="005C74BC">
        <w:rPr>
          <w:rFonts w:eastAsia="Times New Roman" w:cs="Times New Roman"/>
          <w:szCs w:val="22"/>
        </w:rPr>
        <w:t xml:space="preserve"> branch to the working branch (recommended solution) </w:t>
      </w:r>
    </w:p>
    <w:p w14:paraId="40CB391C" w14:textId="77777777" w:rsidR="005C74BC" w:rsidRPr="005C74BC" w:rsidRDefault="005C74BC" w:rsidP="005C74BC">
      <w:pPr>
        <w:numPr>
          <w:ilvl w:val="0"/>
          <w:numId w:val="7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Cs w:val="22"/>
        </w:rPr>
      </w:pPr>
      <w:r w:rsidRPr="005C74BC">
        <w:rPr>
          <w:rFonts w:ascii="Courier New" w:eastAsia="Times New Roman" w:hAnsi="Courier New" w:cs="Courier New"/>
          <w:szCs w:val="22"/>
        </w:rPr>
        <w:t>git checkout &lt;</w:t>
      </w:r>
      <w:proofErr w:type="spellStart"/>
      <w:r w:rsidRPr="005C74BC">
        <w:rPr>
          <w:rFonts w:ascii="Courier New" w:eastAsia="Times New Roman" w:hAnsi="Courier New" w:cs="Courier New"/>
          <w:szCs w:val="22"/>
        </w:rPr>
        <w:t>my_branch_name</w:t>
      </w:r>
      <w:proofErr w:type="spellEnd"/>
      <w:r w:rsidRPr="005C74BC">
        <w:rPr>
          <w:rFonts w:ascii="Courier New" w:eastAsia="Times New Roman" w:hAnsi="Courier New" w:cs="Courier New"/>
          <w:szCs w:val="22"/>
        </w:rPr>
        <w:t>&gt;</w:t>
      </w:r>
    </w:p>
    <w:p w14:paraId="4F5ACD73"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szCs w:val="22"/>
        </w:rPr>
      </w:pPr>
      <w:proofErr w:type="gramStart"/>
      <w:r w:rsidRPr="005C74BC">
        <w:rPr>
          <w:rFonts w:ascii="Courier New" w:eastAsia="Times New Roman" w:hAnsi="Courier New" w:cs="Courier New"/>
          <w:szCs w:val="22"/>
        </w:rPr>
        <w:t>git</w:t>
      </w:r>
      <w:proofErr w:type="gramEnd"/>
      <w:r w:rsidRPr="005C74BC">
        <w:rPr>
          <w:rFonts w:ascii="Courier New" w:eastAsia="Times New Roman" w:hAnsi="Courier New" w:cs="Courier New"/>
          <w:szCs w:val="22"/>
        </w:rPr>
        <w:t xml:space="preserve"> rebase develop</w:t>
      </w:r>
    </w:p>
    <w:p w14:paraId="69888C4B" w14:textId="77777777" w:rsidR="005C74BC" w:rsidRPr="005C74BC" w:rsidRDefault="005C74BC" w:rsidP="005C74BC">
      <w:pPr>
        <w:numPr>
          <w:ilvl w:val="0"/>
          <w:numId w:val="71"/>
        </w:numPr>
        <w:spacing w:before="100" w:beforeAutospacing="1" w:after="100" w:afterAutospacing="1"/>
        <w:rPr>
          <w:rFonts w:eastAsia="Times New Roman" w:cs="Times New Roman"/>
          <w:szCs w:val="22"/>
        </w:rPr>
      </w:pPr>
      <w:r w:rsidRPr="005C74BC">
        <w:rPr>
          <w:rFonts w:eastAsia="Times New Roman" w:cs="Times New Roman"/>
          <w:szCs w:val="22"/>
        </w:rPr>
        <w:t xml:space="preserve">Merging </w:t>
      </w:r>
      <w:r w:rsidRPr="005C74BC">
        <w:rPr>
          <w:rFonts w:ascii="Courier New" w:eastAsia="Times New Roman" w:hAnsi="Courier New" w:cs="Courier New"/>
          <w:szCs w:val="22"/>
        </w:rPr>
        <w:t>develop</w:t>
      </w:r>
      <w:r w:rsidRPr="005C74BC">
        <w:rPr>
          <w:rFonts w:eastAsia="Times New Roman" w:cs="Times New Roman"/>
          <w:szCs w:val="22"/>
        </w:rPr>
        <w:t xml:space="preserve"> branch to the working branch (recommended solution) </w:t>
      </w:r>
    </w:p>
    <w:p w14:paraId="367AF915" w14:textId="77777777" w:rsidR="005C74BC" w:rsidRPr="005C74BC" w:rsidRDefault="005C74BC" w:rsidP="005C74BC">
      <w:pPr>
        <w:numPr>
          <w:ilvl w:val="0"/>
          <w:numId w:val="7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Cs w:val="22"/>
        </w:rPr>
      </w:pPr>
      <w:r w:rsidRPr="005C74BC">
        <w:rPr>
          <w:rFonts w:ascii="Courier New" w:eastAsia="Times New Roman" w:hAnsi="Courier New" w:cs="Courier New"/>
          <w:szCs w:val="22"/>
        </w:rPr>
        <w:t>git checkout &lt;</w:t>
      </w:r>
      <w:proofErr w:type="spellStart"/>
      <w:r w:rsidRPr="005C74BC">
        <w:rPr>
          <w:rFonts w:ascii="Courier New" w:eastAsia="Times New Roman" w:hAnsi="Courier New" w:cs="Courier New"/>
          <w:szCs w:val="22"/>
        </w:rPr>
        <w:t>my_branch_name</w:t>
      </w:r>
      <w:proofErr w:type="spellEnd"/>
      <w:r w:rsidRPr="005C74BC">
        <w:rPr>
          <w:rFonts w:ascii="Courier New" w:eastAsia="Times New Roman" w:hAnsi="Courier New" w:cs="Courier New"/>
          <w:szCs w:val="22"/>
        </w:rPr>
        <w:t>&gt;</w:t>
      </w:r>
    </w:p>
    <w:p w14:paraId="26B25A52"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szCs w:val="22"/>
        </w:rPr>
      </w:pPr>
      <w:r w:rsidRPr="005C74BC">
        <w:rPr>
          <w:rFonts w:ascii="Courier New" w:eastAsia="Times New Roman" w:hAnsi="Courier New" w:cs="Courier New"/>
          <w:szCs w:val="22"/>
        </w:rPr>
        <w:t xml:space="preserve">git merge </w:t>
      </w:r>
      <w:proofErr w:type="gramStart"/>
      <w:r w:rsidRPr="005C74BC">
        <w:rPr>
          <w:rFonts w:ascii="Courier New" w:eastAsia="Times New Roman" w:hAnsi="Courier New" w:cs="Courier New"/>
          <w:szCs w:val="22"/>
        </w:rPr>
        <w:t>develop</w:t>
      </w:r>
      <w:proofErr w:type="gramEnd"/>
    </w:p>
    <w:p w14:paraId="233FBE67" w14:textId="0CDF1434"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 xml:space="preserve">On the other hand, when a working branch is finished and needs to move into </w:t>
      </w:r>
      <w:r w:rsidRPr="005C74BC">
        <w:rPr>
          <w:rFonts w:eastAsia="Times New Roman" w:cs="Courier New"/>
          <w:szCs w:val="22"/>
        </w:rPr>
        <w:t>develop</w:t>
      </w:r>
      <w:r w:rsidRPr="005C74BC">
        <w:rPr>
          <w:rFonts w:eastAsia="Times New Roman" w:cs="Times New Roman"/>
          <w:szCs w:val="22"/>
        </w:rPr>
        <w:t xml:space="preserve"> branch. A </w:t>
      </w:r>
      <w:r w:rsidRPr="005C74BC">
        <w:rPr>
          <w:rFonts w:eastAsia="Times New Roman" w:cs="Courier New"/>
          <w:szCs w:val="22"/>
        </w:rPr>
        <w:t>pull request</w:t>
      </w:r>
      <w:r w:rsidRPr="005C74BC">
        <w:rPr>
          <w:rFonts w:eastAsia="Times New Roman" w:cs="Times New Roman"/>
          <w:szCs w:val="22"/>
        </w:rPr>
        <w:t xml:space="preserve"> </w:t>
      </w:r>
      <w:r w:rsidR="009A2968" w:rsidRPr="005C74BC">
        <w:rPr>
          <w:rFonts w:eastAsia="Times New Roman" w:cs="Times New Roman"/>
          <w:szCs w:val="22"/>
        </w:rPr>
        <w:t>needs</w:t>
      </w:r>
      <w:r w:rsidRPr="005C74BC">
        <w:rPr>
          <w:rFonts w:eastAsia="Times New Roman" w:cs="Times New Roman"/>
          <w:szCs w:val="22"/>
        </w:rPr>
        <w:t xml:space="preserve"> to be generated directly on GitLab. Once completed in the platform, the working branch will be merged with the </w:t>
      </w:r>
      <w:r w:rsidRPr="005C74BC">
        <w:rPr>
          <w:rFonts w:ascii="Courier New" w:eastAsia="Times New Roman" w:hAnsi="Courier New" w:cs="Courier New"/>
          <w:szCs w:val="22"/>
        </w:rPr>
        <w:t>develop</w:t>
      </w:r>
      <w:r w:rsidRPr="005C74BC">
        <w:rPr>
          <w:rFonts w:eastAsia="Times New Roman" w:cs="Times New Roman"/>
          <w:szCs w:val="22"/>
        </w:rPr>
        <w:t xml:space="preserve"> branch.</w:t>
      </w:r>
    </w:p>
    <w:p w14:paraId="5F783B40" w14:textId="04E445BF" w:rsidR="005C74BC" w:rsidRDefault="009A2968" w:rsidP="009A2968">
      <w:pPr>
        <w:pStyle w:val="Heading3"/>
      </w:pPr>
      <w:bookmarkStart w:id="59" w:name="_Toc126923204"/>
      <w:r w:rsidRPr="009A2968">
        <w:t xml:space="preserve">5.2.3. </w:t>
      </w:r>
      <w:r w:rsidR="005C74BC" w:rsidRPr="009A2968">
        <w:t>Tree model</w:t>
      </w:r>
      <w:bookmarkEnd w:id="59"/>
    </w:p>
    <w:p w14:paraId="445463A3" w14:textId="747F4758" w:rsidR="00695DA7" w:rsidRDefault="00695DA7" w:rsidP="00695DA7"/>
    <w:p w14:paraId="51E0E0B8" w14:textId="4526134B" w:rsidR="00695DA7" w:rsidRPr="00695DA7" w:rsidRDefault="00A667AB" w:rsidP="00695DA7">
      <w:r>
        <w:fldChar w:fldCharType="begin"/>
      </w:r>
      <w:r>
        <w:instrText xml:space="preserve"> REF _Ref120799769 \h </w:instrText>
      </w:r>
      <w:r>
        <w:fldChar w:fldCharType="separate"/>
      </w:r>
      <w:r>
        <w:t xml:space="preserve">Figure </w:t>
      </w:r>
      <w:r>
        <w:rPr>
          <w:noProof/>
        </w:rPr>
        <w:t>1</w:t>
      </w:r>
      <w:r>
        <w:fldChar w:fldCharType="end"/>
      </w:r>
      <w:r w:rsidR="00695DA7">
        <w:t xml:space="preserve"> </w:t>
      </w:r>
      <w:r>
        <w:t>illustrates</w:t>
      </w:r>
      <w:r w:rsidR="00695DA7">
        <w:t xml:space="preserve"> an example of tree model </w:t>
      </w:r>
      <w:r>
        <w:t xml:space="preserve">for </w:t>
      </w:r>
      <w:r w:rsidR="00E87122">
        <w:t xml:space="preserve">development.  </w:t>
      </w:r>
    </w:p>
    <w:p w14:paraId="0D7703AC" w14:textId="77777777" w:rsidR="00695DA7" w:rsidRDefault="00695DA7" w:rsidP="00695DA7">
      <w:pPr>
        <w:keepNext/>
        <w:spacing w:before="100" w:beforeAutospacing="1" w:after="100" w:afterAutospacing="1"/>
      </w:pPr>
      <w:r>
        <w:rPr>
          <w:rFonts w:ascii="Times New Roman" w:eastAsia="Times New Roman" w:hAnsi="Times New Roman" w:cs="Times New Roman"/>
          <w:noProof/>
          <w:sz w:val="24"/>
        </w:rPr>
        <w:drawing>
          <wp:inline distT="0" distB="0" distL="0" distR="0" wp14:anchorId="583199B3" wp14:editId="0DB57208">
            <wp:extent cx="6305550" cy="1562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05550" cy="1562100"/>
                    </a:xfrm>
                    <a:prstGeom prst="rect">
                      <a:avLst/>
                    </a:prstGeom>
                    <a:noFill/>
                  </pic:spPr>
                </pic:pic>
              </a:graphicData>
            </a:graphic>
          </wp:inline>
        </w:drawing>
      </w:r>
    </w:p>
    <w:p w14:paraId="2285EB2E" w14:textId="634CF3B7" w:rsidR="005C74BC" w:rsidRPr="005C74BC" w:rsidRDefault="00695DA7" w:rsidP="00695DA7">
      <w:pPr>
        <w:pStyle w:val="Caption"/>
        <w:jc w:val="center"/>
        <w:rPr>
          <w:rFonts w:eastAsia="Times New Roman"/>
          <w:sz w:val="24"/>
        </w:rPr>
      </w:pPr>
      <w:bookmarkStart w:id="60" w:name="_Ref120799769"/>
      <w:r>
        <w:t xml:space="preserve">Figure </w:t>
      </w:r>
      <w:fldSimple w:instr=" SEQ Figure \* ARABIC ">
        <w:r>
          <w:rPr>
            <w:noProof/>
          </w:rPr>
          <w:t>1</w:t>
        </w:r>
      </w:fldSimple>
      <w:bookmarkEnd w:id="60"/>
      <w:r>
        <w:t>. Tree model for branch</w:t>
      </w:r>
    </w:p>
    <w:p w14:paraId="71C146DE" w14:textId="77777777" w:rsidR="00155CE5" w:rsidRPr="00155CE5" w:rsidRDefault="00155CE5" w:rsidP="00155CE5"/>
    <w:p w14:paraId="3AD35E2C" w14:textId="77777777" w:rsidR="00634ECB" w:rsidRDefault="00634ECB" w:rsidP="00634ECB">
      <w:pPr>
        <w:pStyle w:val="Heading2"/>
        <w:keepLines w:val="0"/>
        <w:widowControl/>
        <w:numPr>
          <w:ilvl w:val="1"/>
          <w:numId w:val="3"/>
        </w:numPr>
        <w:autoSpaceDE/>
        <w:autoSpaceDN/>
        <w:spacing w:before="240" w:after="60"/>
        <w:jc w:val="both"/>
      </w:pPr>
      <w:bookmarkStart w:id="61" w:name="_Toc126923205"/>
      <w:r>
        <w:t>Scenarios</w:t>
      </w:r>
      <w:bookmarkEnd w:id="61"/>
    </w:p>
    <w:p w14:paraId="59D08923" w14:textId="2614D168" w:rsidR="00634ECB" w:rsidRPr="00D31AB5" w:rsidRDefault="006B2AD1" w:rsidP="00634ECB">
      <w:pPr>
        <w:rPr>
          <w:rFonts w:cstheme="minorHAnsi"/>
        </w:rPr>
      </w:pPr>
      <w:r>
        <w:rPr>
          <w:rFonts w:cstheme="minorHAnsi"/>
        </w:rPr>
        <w:t>To</w:t>
      </w:r>
      <w:r w:rsidR="00634ECB">
        <w:rPr>
          <w:rFonts w:cstheme="minorHAnsi"/>
        </w:rPr>
        <w:t xml:space="preserve"> provide use cases that are to be supported by the standard, </w:t>
      </w:r>
      <w:r>
        <w:rPr>
          <w:rFonts w:cstheme="minorHAnsi"/>
        </w:rPr>
        <w:t xml:space="preserve">test </w:t>
      </w:r>
      <w:r w:rsidR="00634ECB">
        <w:rPr>
          <w:rFonts w:cstheme="minorHAnsi"/>
        </w:rPr>
        <w:t xml:space="preserve">scenarios are collected. Scenarios are described on what the basic setup an experience is expected to be and provides </w:t>
      </w:r>
      <w:r w:rsidR="00634ECB">
        <w:rPr>
          <w:rFonts w:cstheme="minorHAnsi"/>
        </w:rPr>
        <w:lastRenderedPageBreak/>
        <w:t>along with this test assets and test vectors (may be compressed or uncompressed) that may be used in the scenario</w:t>
      </w:r>
      <w:r w:rsidR="00634ECB" w:rsidRPr="00D31AB5">
        <w:rPr>
          <w:rFonts w:cstheme="minorHAnsi"/>
        </w:rPr>
        <w:t xml:space="preserve">. </w:t>
      </w:r>
      <w:r w:rsidR="00634ECB">
        <w:rPr>
          <w:rFonts w:cstheme="minorHAnsi"/>
        </w:rPr>
        <w:t>T</w:t>
      </w:r>
      <w:r w:rsidR="00634ECB" w:rsidRPr="00D31AB5">
        <w:rPr>
          <w:rFonts w:cstheme="minorHAnsi"/>
        </w:rPr>
        <w:t xml:space="preserve">hese </w:t>
      </w:r>
      <w:r w:rsidR="00634ECB">
        <w:rPr>
          <w:rFonts w:cstheme="minorHAnsi"/>
        </w:rPr>
        <w:t>test scenarios</w:t>
      </w:r>
      <w:r w:rsidR="00634ECB" w:rsidRPr="00D31AB5">
        <w:rPr>
          <w:rFonts w:cstheme="minorHAnsi"/>
        </w:rPr>
        <w:t xml:space="preserve"> </w:t>
      </w:r>
      <w:r w:rsidR="00634ECB">
        <w:rPr>
          <w:rFonts w:cstheme="minorHAnsi"/>
        </w:rPr>
        <w:t xml:space="preserve">are collected </w:t>
      </w:r>
      <w:r>
        <w:rPr>
          <w:rFonts w:cstheme="minorHAnsi"/>
        </w:rPr>
        <w:t xml:space="preserve">at </w:t>
      </w:r>
      <w:hyperlink r:id="rId19" w:anchor="test-scenarios/" w:history="1">
        <w:r w:rsidRPr="00012BA5">
          <w:rPr>
            <w:rStyle w:val="Hyperlink"/>
            <w:rFonts w:cstheme="minorHAnsi"/>
            <w:szCs w:val="22"/>
            <w:lang w:val="en-GB" w:eastAsia="de-DE"/>
          </w:rPr>
          <w:t>http://mpegx.int-evry.fr/software/MPEG/Systems/SceneDescription/test-assets#test-scenarios/</w:t>
        </w:r>
      </w:hyperlink>
      <w:r w:rsidR="00634ECB" w:rsidRPr="00D31AB5">
        <w:rPr>
          <w:rFonts w:cstheme="minorHAnsi"/>
        </w:rPr>
        <w:t>.</w:t>
      </w:r>
    </w:p>
    <w:p w14:paraId="536C1987" w14:textId="77777777" w:rsidR="00634ECB" w:rsidRDefault="00634ECB" w:rsidP="00634ECB">
      <w:pPr>
        <w:pStyle w:val="Heading2"/>
        <w:keepLines w:val="0"/>
        <w:widowControl/>
        <w:numPr>
          <w:ilvl w:val="1"/>
          <w:numId w:val="3"/>
        </w:numPr>
        <w:autoSpaceDE/>
        <w:autoSpaceDN/>
        <w:spacing w:before="240" w:after="60"/>
        <w:jc w:val="both"/>
      </w:pPr>
      <w:bookmarkStart w:id="62" w:name="_Toc126923206"/>
      <w:r>
        <w:t>Summary logistics</w:t>
      </w:r>
      <w:bookmarkEnd w:id="62"/>
    </w:p>
    <w:tbl>
      <w:tblPr>
        <w:tblStyle w:val="TableGrid"/>
        <w:tblpPr w:leftFromText="180" w:rightFromText="180" w:vertAnchor="text" w:horzAnchor="margin" w:tblpXSpec="center" w:tblpY="126"/>
        <w:tblW w:w="5268" w:type="pct"/>
        <w:tblLook w:val="04A0" w:firstRow="1" w:lastRow="0" w:firstColumn="1" w:lastColumn="0" w:noHBand="0" w:noVBand="1"/>
        <w:tblPrChange w:id="63" w:author="Gurdeep Bhullar" w:date="2023-05-19T11:59:00Z">
          <w:tblPr>
            <w:tblStyle w:val="TableGrid"/>
            <w:tblpPr w:leftFromText="180" w:rightFromText="180" w:vertAnchor="text" w:horzAnchor="margin" w:tblpXSpec="center" w:tblpY="126"/>
            <w:tblW w:w="5878" w:type="pct"/>
            <w:tblLook w:val="04A0" w:firstRow="1" w:lastRow="0" w:firstColumn="1" w:lastColumn="0" w:noHBand="0" w:noVBand="1"/>
          </w:tblPr>
        </w:tblPrChange>
      </w:tblPr>
      <w:tblGrid>
        <w:gridCol w:w="1358"/>
        <w:gridCol w:w="1125"/>
        <w:gridCol w:w="8210"/>
        <w:tblGridChange w:id="64">
          <w:tblGrid>
            <w:gridCol w:w="1358"/>
            <w:gridCol w:w="1125"/>
            <w:gridCol w:w="8210"/>
            <w:gridCol w:w="888"/>
          </w:tblGrid>
        </w:tblGridChange>
      </w:tblGrid>
      <w:tr w:rsidR="007F467E" w14:paraId="13CC385C" w14:textId="77777777" w:rsidTr="007F467E">
        <w:trPr>
          <w:trHeight w:val="254"/>
          <w:ins w:id="65" w:author="Gurdeep Bhullar" w:date="2023-05-19T11:58:00Z"/>
          <w:trPrChange w:id="66" w:author="Gurdeep Bhullar" w:date="2023-05-19T11:59:00Z">
            <w:trPr>
              <w:trHeight w:val="254"/>
            </w:trPr>
          </w:trPrChange>
        </w:trPr>
        <w:tc>
          <w:tcPr>
            <w:tcW w:w="715" w:type="pct"/>
            <w:tcPrChange w:id="67" w:author="Gurdeep Bhullar" w:date="2023-05-19T11:59:00Z">
              <w:tcPr>
                <w:tcW w:w="175" w:type="pct"/>
              </w:tcPr>
            </w:tcPrChange>
          </w:tcPr>
          <w:p w14:paraId="34DB0BA7" w14:textId="77777777" w:rsidR="00D157EF" w:rsidRPr="00F44EFD" w:rsidRDefault="00D157EF" w:rsidP="00D157EF">
            <w:pPr>
              <w:jc w:val="center"/>
              <w:rPr>
                <w:ins w:id="68" w:author="Gurdeep Bhullar" w:date="2023-05-19T11:58:00Z"/>
                <w:b/>
                <w:bCs/>
                <w:sz w:val="22"/>
                <w:szCs w:val="28"/>
              </w:rPr>
            </w:pPr>
            <w:ins w:id="69" w:author="Gurdeep Bhullar" w:date="2023-05-19T11:58:00Z">
              <w:r w:rsidRPr="00F44EFD">
                <w:rPr>
                  <w:b/>
                  <w:bCs/>
                  <w:sz w:val="22"/>
                  <w:szCs w:val="28"/>
                </w:rPr>
                <w:t>Asset</w:t>
              </w:r>
            </w:ins>
          </w:p>
        </w:tc>
        <w:tc>
          <w:tcPr>
            <w:tcW w:w="593" w:type="pct"/>
            <w:tcPrChange w:id="70" w:author="Gurdeep Bhullar" w:date="2023-05-19T11:59:00Z">
              <w:tcPr>
                <w:tcW w:w="531" w:type="pct"/>
              </w:tcPr>
            </w:tcPrChange>
          </w:tcPr>
          <w:p w14:paraId="525AD025" w14:textId="77777777" w:rsidR="00D157EF" w:rsidRPr="00F44EFD" w:rsidRDefault="00D157EF" w:rsidP="00D157EF">
            <w:pPr>
              <w:jc w:val="center"/>
              <w:rPr>
                <w:ins w:id="71" w:author="Gurdeep Bhullar" w:date="2023-05-19T11:58:00Z"/>
                <w:b/>
                <w:bCs/>
                <w:sz w:val="22"/>
                <w:szCs w:val="28"/>
              </w:rPr>
            </w:pPr>
            <w:ins w:id="72" w:author="Gurdeep Bhullar" w:date="2023-05-19T11:58:00Z">
              <w:r w:rsidRPr="00F44EFD">
                <w:rPr>
                  <w:b/>
                  <w:bCs/>
                  <w:sz w:val="22"/>
                  <w:szCs w:val="28"/>
                </w:rPr>
                <w:t>Hosting</w:t>
              </w:r>
            </w:ins>
          </w:p>
        </w:tc>
        <w:tc>
          <w:tcPr>
            <w:tcW w:w="3692" w:type="pct"/>
            <w:tcPrChange w:id="73" w:author="Gurdeep Bhullar" w:date="2023-05-19T11:59:00Z">
              <w:tcPr>
                <w:tcW w:w="4294" w:type="pct"/>
                <w:gridSpan w:val="2"/>
              </w:tcPr>
            </w:tcPrChange>
          </w:tcPr>
          <w:p w14:paraId="00F00A6A" w14:textId="77777777" w:rsidR="00D157EF" w:rsidRPr="00F44EFD" w:rsidRDefault="00D157EF" w:rsidP="00D157EF">
            <w:pPr>
              <w:jc w:val="center"/>
              <w:rPr>
                <w:ins w:id="74" w:author="Gurdeep Bhullar" w:date="2023-05-19T11:58:00Z"/>
                <w:b/>
                <w:bCs/>
                <w:sz w:val="22"/>
                <w:szCs w:val="28"/>
              </w:rPr>
            </w:pPr>
            <w:ins w:id="75" w:author="Gurdeep Bhullar" w:date="2023-05-19T11:58:00Z">
              <w:r w:rsidRPr="00F44EFD">
                <w:rPr>
                  <w:b/>
                  <w:bCs/>
                  <w:sz w:val="22"/>
                  <w:szCs w:val="28"/>
                </w:rPr>
                <w:t>Location name</w:t>
              </w:r>
            </w:ins>
          </w:p>
        </w:tc>
      </w:tr>
      <w:tr w:rsidR="007F467E" w14:paraId="52711A9B" w14:textId="77777777" w:rsidTr="007F467E">
        <w:trPr>
          <w:trHeight w:val="474"/>
          <w:ins w:id="76" w:author="Gurdeep Bhullar" w:date="2023-05-19T11:58:00Z"/>
          <w:trPrChange w:id="77" w:author="Gurdeep Bhullar" w:date="2023-05-19T11:59:00Z">
            <w:trPr>
              <w:trHeight w:val="474"/>
            </w:trPr>
          </w:trPrChange>
        </w:trPr>
        <w:tc>
          <w:tcPr>
            <w:tcW w:w="715" w:type="pct"/>
            <w:tcPrChange w:id="78" w:author="Gurdeep Bhullar" w:date="2023-05-19T11:59:00Z">
              <w:tcPr>
                <w:tcW w:w="175" w:type="pct"/>
              </w:tcPr>
            </w:tcPrChange>
          </w:tcPr>
          <w:p w14:paraId="1C9AEF93" w14:textId="77777777" w:rsidR="00D157EF" w:rsidRPr="00F44EFD" w:rsidRDefault="00D157EF" w:rsidP="00D157EF">
            <w:pPr>
              <w:rPr>
                <w:ins w:id="79" w:author="Gurdeep Bhullar" w:date="2023-05-19T11:58:00Z"/>
              </w:rPr>
            </w:pPr>
            <w:ins w:id="80" w:author="Gurdeep Bhullar" w:date="2023-05-19T11:58:00Z">
              <w:r w:rsidRPr="00F44EFD">
                <w:t>Repository</w:t>
              </w:r>
            </w:ins>
          </w:p>
        </w:tc>
        <w:tc>
          <w:tcPr>
            <w:tcW w:w="593" w:type="pct"/>
            <w:tcPrChange w:id="81" w:author="Gurdeep Bhullar" w:date="2023-05-19T11:59:00Z">
              <w:tcPr>
                <w:tcW w:w="531" w:type="pct"/>
              </w:tcPr>
            </w:tcPrChange>
          </w:tcPr>
          <w:p w14:paraId="7EE5AAAF" w14:textId="77777777" w:rsidR="00D157EF" w:rsidRPr="00F44EFD" w:rsidRDefault="00D157EF" w:rsidP="00D157EF">
            <w:pPr>
              <w:rPr>
                <w:ins w:id="82" w:author="Gurdeep Bhullar" w:date="2023-05-19T11:58:00Z"/>
              </w:rPr>
            </w:pPr>
            <w:ins w:id="83" w:author="Gurdeep Bhullar" w:date="2023-05-19T11:58:00Z">
              <w:r>
                <w:t xml:space="preserve">MPEG </w:t>
              </w:r>
              <w:r w:rsidRPr="00F44EFD">
                <w:t>Gitlab</w:t>
              </w:r>
            </w:ins>
          </w:p>
        </w:tc>
        <w:tc>
          <w:tcPr>
            <w:tcW w:w="3692" w:type="pct"/>
            <w:tcPrChange w:id="84" w:author="Gurdeep Bhullar" w:date="2023-05-19T11:59:00Z">
              <w:tcPr>
                <w:tcW w:w="4294" w:type="pct"/>
                <w:gridSpan w:val="2"/>
              </w:tcPr>
            </w:tcPrChange>
          </w:tcPr>
          <w:p w14:paraId="4BD200AF" w14:textId="77777777" w:rsidR="00D157EF" w:rsidRPr="007F467E" w:rsidRDefault="00D157EF" w:rsidP="00D157EF">
            <w:pPr>
              <w:rPr>
                <w:ins w:id="85" w:author="Gurdeep Bhullar" w:date="2023-05-19T11:58:00Z"/>
                <w:sz w:val="18"/>
                <w:szCs w:val="18"/>
                <w:rPrChange w:id="86" w:author="Gurdeep Bhullar" w:date="2023-05-19T11:59:00Z">
                  <w:rPr>
                    <w:ins w:id="87" w:author="Gurdeep Bhullar" w:date="2023-05-19T11:58:00Z"/>
                    <w:szCs w:val="20"/>
                  </w:rPr>
                </w:rPrChange>
              </w:rPr>
            </w:pPr>
            <w:ins w:id="88" w:author="Gurdeep Bhullar" w:date="2023-05-19T11:58:00Z">
              <w:r w:rsidRPr="007F467E">
                <w:rPr>
                  <w:rFonts w:ascii="Courier New" w:hAnsi="Courier New" w:cs="Courier New"/>
                  <w:sz w:val="18"/>
                  <w:szCs w:val="18"/>
                  <w:rPrChange w:id="89" w:author="Gurdeep Bhullar" w:date="2023-05-19T11:59:00Z">
                    <w:rPr>
                      <w:rFonts w:ascii="Courier New" w:hAnsi="Courier New" w:cs="Courier New"/>
                      <w:szCs w:val="20"/>
                    </w:rPr>
                  </w:rPrChange>
                </w:rPr>
                <w:t>http://mpegx.int-evry.fr/software/MPEG/Systems/SceneDescription</w:t>
              </w:r>
            </w:ins>
          </w:p>
        </w:tc>
      </w:tr>
      <w:tr w:rsidR="007F467E" w14:paraId="7C0591A8" w14:textId="77777777" w:rsidTr="007F467E">
        <w:trPr>
          <w:trHeight w:val="474"/>
          <w:ins w:id="90" w:author="Gurdeep Bhullar" w:date="2023-05-19T11:58:00Z"/>
          <w:trPrChange w:id="91" w:author="Gurdeep Bhullar" w:date="2023-05-19T11:59:00Z">
            <w:trPr>
              <w:trHeight w:val="474"/>
            </w:trPr>
          </w:trPrChange>
        </w:trPr>
        <w:tc>
          <w:tcPr>
            <w:tcW w:w="715" w:type="pct"/>
            <w:tcPrChange w:id="92" w:author="Gurdeep Bhullar" w:date="2023-05-19T11:59:00Z">
              <w:tcPr>
                <w:tcW w:w="175" w:type="pct"/>
              </w:tcPr>
            </w:tcPrChange>
          </w:tcPr>
          <w:p w14:paraId="58168EC3" w14:textId="77777777" w:rsidR="00D157EF" w:rsidRPr="00F44EFD" w:rsidRDefault="00D157EF" w:rsidP="00D157EF">
            <w:pPr>
              <w:rPr>
                <w:ins w:id="93" w:author="Gurdeep Bhullar" w:date="2023-05-19T11:58:00Z"/>
              </w:rPr>
            </w:pPr>
            <w:ins w:id="94" w:author="Gurdeep Bhullar" w:date="2023-05-19T11:58:00Z">
              <w:r>
                <w:t>Reference software</w:t>
              </w:r>
            </w:ins>
          </w:p>
        </w:tc>
        <w:tc>
          <w:tcPr>
            <w:tcW w:w="593" w:type="pct"/>
            <w:tcPrChange w:id="95" w:author="Gurdeep Bhullar" w:date="2023-05-19T11:59:00Z">
              <w:tcPr>
                <w:tcW w:w="531" w:type="pct"/>
              </w:tcPr>
            </w:tcPrChange>
          </w:tcPr>
          <w:p w14:paraId="746FC29A" w14:textId="77777777" w:rsidR="00D157EF" w:rsidRPr="00F44EFD" w:rsidRDefault="00D157EF" w:rsidP="00D157EF">
            <w:pPr>
              <w:rPr>
                <w:ins w:id="96" w:author="Gurdeep Bhullar" w:date="2023-05-19T11:58:00Z"/>
              </w:rPr>
            </w:pPr>
            <w:ins w:id="97" w:author="Gurdeep Bhullar" w:date="2023-05-19T11:58:00Z">
              <w:r>
                <w:t xml:space="preserve">MPEG </w:t>
              </w:r>
              <w:r w:rsidRPr="00F44EFD">
                <w:t>Gitlab</w:t>
              </w:r>
            </w:ins>
          </w:p>
        </w:tc>
        <w:tc>
          <w:tcPr>
            <w:tcW w:w="3692" w:type="pct"/>
            <w:tcPrChange w:id="98" w:author="Gurdeep Bhullar" w:date="2023-05-19T11:59:00Z">
              <w:tcPr>
                <w:tcW w:w="4294" w:type="pct"/>
                <w:gridSpan w:val="2"/>
              </w:tcPr>
            </w:tcPrChange>
          </w:tcPr>
          <w:p w14:paraId="7E898022" w14:textId="77777777" w:rsidR="00D157EF" w:rsidRPr="007F467E" w:rsidRDefault="00D157EF" w:rsidP="00D157EF">
            <w:pPr>
              <w:rPr>
                <w:ins w:id="99" w:author="Gurdeep Bhullar" w:date="2023-05-19T11:58:00Z"/>
                <w:rFonts w:ascii="Courier New" w:hAnsi="Courier New" w:cs="Courier New"/>
                <w:sz w:val="18"/>
                <w:szCs w:val="18"/>
                <w:rPrChange w:id="100" w:author="Gurdeep Bhullar" w:date="2023-05-19T11:59:00Z">
                  <w:rPr>
                    <w:ins w:id="101" w:author="Gurdeep Bhullar" w:date="2023-05-19T11:58:00Z"/>
                    <w:rFonts w:ascii="Courier New" w:hAnsi="Courier New" w:cs="Courier New"/>
                    <w:szCs w:val="20"/>
                  </w:rPr>
                </w:rPrChange>
              </w:rPr>
            </w:pPr>
            <w:ins w:id="102" w:author="Gurdeep Bhullar" w:date="2023-05-19T11:58:00Z">
              <w:r w:rsidRPr="007F467E">
                <w:rPr>
                  <w:rFonts w:ascii="Courier New" w:hAnsi="Courier New" w:cs="Courier New"/>
                  <w:sz w:val="18"/>
                  <w:szCs w:val="18"/>
                  <w:rPrChange w:id="103" w:author="Gurdeep Bhullar" w:date="2023-05-19T11:59:00Z">
                    <w:rPr/>
                  </w:rPrChange>
                </w:rPr>
                <w:t>http://mpegx.int-evry.fr/software/MPEG/Systems/SceneDescription/software/reference</w:t>
              </w:r>
            </w:ins>
          </w:p>
        </w:tc>
      </w:tr>
      <w:tr w:rsidR="007F467E" w14:paraId="7C89FE88" w14:textId="77777777" w:rsidTr="007F467E">
        <w:trPr>
          <w:trHeight w:val="693"/>
          <w:ins w:id="104" w:author="Gurdeep Bhullar" w:date="2023-05-19T11:58:00Z"/>
          <w:trPrChange w:id="105" w:author="Gurdeep Bhullar" w:date="2023-05-19T11:59:00Z">
            <w:trPr>
              <w:trHeight w:val="693"/>
            </w:trPr>
          </w:trPrChange>
        </w:trPr>
        <w:tc>
          <w:tcPr>
            <w:tcW w:w="715" w:type="pct"/>
            <w:tcPrChange w:id="106" w:author="Gurdeep Bhullar" w:date="2023-05-19T11:59:00Z">
              <w:tcPr>
                <w:tcW w:w="175" w:type="pct"/>
              </w:tcPr>
            </w:tcPrChange>
          </w:tcPr>
          <w:p w14:paraId="7CB1DD3A" w14:textId="77777777" w:rsidR="00D157EF" w:rsidRPr="00F44EFD" w:rsidRDefault="00D157EF" w:rsidP="00D157EF">
            <w:pPr>
              <w:rPr>
                <w:ins w:id="107" w:author="Gurdeep Bhullar" w:date="2023-05-19T11:58:00Z"/>
              </w:rPr>
            </w:pPr>
            <w:ins w:id="108" w:author="Gurdeep Bhullar" w:date="2023-05-19T11:58:00Z">
              <w:r>
                <w:t>Conformance software</w:t>
              </w:r>
            </w:ins>
          </w:p>
        </w:tc>
        <w:tc>
          <w:tcPr>
            <w:tcW w:w="593" w:type="pct"/>
            <w:tcPrChange w:id="109" w:author="Gurdeep Bhullar" w:date="2023-05-19T11:59:00Z">
              <w:tcPr>
                <w:tcW w:w="531" w:type="pct"/>
              </w:tcPr>
            </w:tcPrChange>
          </w:tcPr>
          <w:p w14:paraId="4E80FC5F" w14:textId="77777777" w:rsidR="00D157EF" w:rsidRPr="00F44EFD" w:rsidRDefault="00D157EF" w:rsidP="00D157EF">
            <w:pPr>
              <w:rPr>
                <w:ins w:id="110" w:author="Gurdeep Bhullar" w:date="2023-05-19T11:58:00Z"/>
              </w:rPr>
            </w:pPr>
            <w:ins w:id="111" w:author="Gurdeep Bhullar" w:date="2023-05-19T11:58:00Z">
              <w:r>
                <w:t xml:space="preserve">MPEG </w:t>
              </w:r>
              <w:r w:rsidRPr="00F44EFD">
                <w:t>Gitlab</w:t>
              </w:r>
            </w:ins>
          </w:p>
        </w:tc>
        <w:tc>
          <w:tcPr>
            <w:tcW w:w="3692" w:type="pct"/>
            <w:tcPrChange w:id="112" w:author="Gurdeep Bhullar" w:date="2023-05-19T11:59:00Z">
              <w:tcPr>
                <w:tcW w:w="4294" w:type="pct"/>
                <w:gridSpan w:val="2"/>
              </w:tcPr>
            </w:tcPrChange>
          </w:tcPr>
          <w:p w14:paraId="455E9D8E" w14:textId="77777777" w:rsidR="00D157EF" w:rsidRPr="007F467E" w:rsidRDefault="00D157EF" w:rsidP="00D157EF">
            <w:pPr>
              <w:rPr>
                <w:ins w:id="113" w:author="Gurdeep Bhullar" w:date="2023-05-19T11:58:00Z"/>
                <w:rStyle w:val="Hyperlink"/>
                <w:rFonts w:ascii="Courier New" w:hAnsi="Courier New" w:cs="Courier New"/>
                <w:sz w:val="18"/>
                <w:szCs w:val="18"/>
                <w:rPrChange w:id="114" w:author="Gurdeep Bhullar" w:date="2023-05-19T11:59:00Z">
                  <w:rPr>
                    <w:ins w:id="115" w:author="Gurdeep Bhullar" w:date="2023-05-19T11:58:00Z"/>
                    <w:rStyle w:val="Hyperlink"/>
                    <w:rFonts w:ascii="Courier New" w:hAnsi="Courier New" w:cs="Courier New"/>
                    <w:sz w:val="22"/>
                    <w:szCs w:val="28"/>
                  </w:rPr>
                </w:rPrChange>
              </w:rPr>
            </w:pPr>
            <w:ins w:id="116" w:author="Gurdeep Bhullar" w:date="2023-05-19T11:58:00Z">
              <w:r w:rsidRPr="007F467E">
                <w:rPr>
                  <w:rFonts w:cstheme="minorBidi"/>
                  <w:sz w:val="18"/>
                  <w:szCs w:val="18"/>
                  <w:rPrChange w:id="117" w:author="Gurdeep Bhullar" w:date="2023-05-19T11:59:00Z">
                    <w:rPr>
                      <w:rFonts w:cstheme="minorBidi"/>
                      <w:sz w:val="22"/>
                    </w:rPr>
                  </w:rPrChange>
                </w:rPr>
                <w:fldChar w:fldCharType="begin"/>
              </w:r>
              <w:r w:rsidRPr="007F467E">
                <w:rPr>
                  <w:sz w:val="18"/>
                  <w:szCs w:val="18"/>
                  <w:rPrChange w:id="118" w:author="Gurdeep Bhullar" w:date="2023-05-19T11:59:00Z">
                    <w:rPr>
                      <w:szCs w:val="20"/>
                    </w:rPr>
                  </w:rPrChange>
                </w:rPr>
                <w:instrText>HYPERLINK "http://mpegx.int-evry.fr/software/MPEG/Systems/SceneDescription/software/23090-24-gltf-validator"</w:instrText>
              </w:r>
              <w:r w:rsidRPr="00003176">
                <w:rPr>
                  <w:sz w:val="18"/>
                  <w:szCs w:val="18"/>
                </w:rPr>
              </w:r>
              <w:r w:rsidRPr="007F467E">
                <w:rPr>
                  <w:rFonts w:cstheme="minorBidi"/>
                  <w:sz w:val="18"/>
                  <w:szCs w:val="18"/>
                  <w:rPrChange w:id="119" w:author="Gurdeep Bhullar" w:date="2023-05-19T11:59:00Z">
                    <w:rPr>
                      <w:rStyle w:val="Hyperlink"/>
                      <w:rFonts w:ascii="Courier New" w:hAnsi="Courier New" w:cs="Courier New"/>
                      <w:szCs w:val="20"/>
                    </w:rPr>
                  </w:rPrChange>
                </w:rPr>
                <w:fldChar w:fldCharType="separate"/>
              </w:r>
              <w:r w:rsidRPr="007F467E">
                <w:rPr>
                  <w:rStyle w:val="Hyperlink"/>
                  <w:rFonts w:ascii="Courier New" w:hAnsi="Courier New" w:cs="Courier New"/>
                  <w:sz w:val="18"/>
                  <w:szCs w:val="18"/>
                  <w:rPrChange w:id="120" w:author="Gurdeep Bhullar" w:date="2023-05-19T11:59:00Z">
                    <w:rPr>
                      <w:rStyle w:val="Hyperlink"/>
                      <w:rFonts w:ascii="Courier New" w:hAnsi="Courier New" w:cs="Courier New"/>
                      <w:szCs w:val="20"/>
                    </w:rPr>
                  </w:rPrChange>
                </w:rPr>
                <w:t>http://mpegx.int-evry.fr/software/MPEG/Systems/SceneDescription/software/23090-24-gltf-validator</w:t>
              </w:r>
              <w:r w:rsidRPr="007F467E">
                <w:rPr>
                  <w:rStyle w:val="Hyperlink"/>
                  <w:rFonts w:ascii="Courier New" w:hAnsi="Courier New" w:cs="Courier New"/>
                  <w:sz w:val="18"/>
                  <w:szCs w:val="18"/>
                  <w:rPrChange w:id="121" w:author="Gurdeep Bhullar" w:date="2023-05-19T11:59:00Z">
                    <w:rPr>
                      <w:rStyle w:val="Hyperlink"/>
                      <w:rFonts w:ascii="Courier New" w:hAnsi="Courier New" w:cs="Courier New"/>
                      <w:szCs w:val="20"/>
                    </w:rPr>
                  </w:rPrChange>
                </w:rPr>
                <w:fldChar w:fldCharType="end"/>
              </w:r>
            </w:ins>
          </w:p>
          <w:p w14:paraId="59CF30A5" w14:textId="77777777" w:rsidR="00D157EF" w:rsidRPr="007F467E" w:rsidRDefault="00D157EF" w:rsidP="00D157EF">
            <w:pPr>
              <w:rPr>
                <w:ins w:id="122" w:author="Gurdeep Bhullar" w:date="2023-05-19T11:58:00Z"/>
                <w:rFonts w:ascii="Courier New" w:hAnsi="Courier New" w:cs="Courier New"/>
                <w:sz w:val="18"/>
                <w:szCs w:val="18"/>
                <w:rPrChange w:id="123" w:author="Gurdeep Bhullar" w:date="2023-05-19T11:59:00Z">
                  <w:rPr>
                    <w:ins w:id="124" w:author="Gurdeep Bhullar" w:date="2023-05-19T11:58:00Z"/>
                    <w:rFonts w:ascii="Courier New" w:hAnsi="Courier New" w:cs="Courier New"/>
                    <w:szCs w:val="20"/>
                  </w:rPr>
                </w:rPrChange>
              </w:rPr>
            </w:pPr>
          </w:p>
        </w:tc>
      </w:tr>
      <w:tr w:rsidR="007F467E" w14:paraId="218BF927" w14:textId="77777777" w:rsidTr="007F467E">
        <w:trPr>
          <w:trHeight w:val="474"/>
          <w:ins w:id="125" w:author="Gurdeep Bhullar" w:date="2023-05-19T11:58:00Z"/>
          <w:trPrChange w:id="126" w:author="Gurdeep Bhullar" w:date="2023-05-19T11:59:00Z">
            <w:trPr>
              <w:trHeight w:val="474"/>
            </w:trPr>
          </w:trPrChange>
        </w:trPr>
        <w:tc>
          <w:tcPr>
            <w:tcW w:w="715" w:type="pct"/>
            <w:tcPrChange w:id="127" w:author="Gurdeep Bhullar" w:date="2023-05-19T11:59:00Z">
              <w:tcPr>
                <w:tcW w:w="175" w:type="pct"/>
              </w:tcPr>
            </w:tcPrChange>
          </w:tcPr>
          <w:p w14:paraId="54F6AA61" w14:textId="77777777" w:rsidR="00D157EF" w:rsidRPr="00F44EFD" w:rsidRDefault="00D157EF" w:rsidP="00D157EF">
            <w:pPr>
              <w:rPr>
                <w:ins w:id="128" w:author="Gurdeep Bhullar" w:date="2023-05-19T11:58:00Z"/>
              </w:rPr>
            </w:pPr>
            <w:ins w:id="129" w:author="Gurdeep Bhullar" w:date="2023-05-19T11:58:00Z">
              <w:r w:rsidRPr="00F44EFD">
                <w:t>Conformance software</w:t>
              </w:r>
            </w:ins>
          </w:p>
        </w:tc>
        <w:tc>
          <w:tcPr>
            <w:tcW w:w="593" w:type="pct"/>
            <w:tcPrChange w:id="130" w:author="Gurdeep Bhullar" w:date="2023-05-19T11:59:00Z">
              <w:tcPr>
                <w:tcW w:w="531" w:type="pct"/>
              </w:tcPr>
            </w:tcPrChange>
          </w:tcPr>
          <w:p w14:paraId="15F33890" w14:textId="77777777" w:rsidR="00D157EF" w:rsidRPr="00F44EFD" w:rsidRDefault="00D157EF" w:rsidP="00D157EF">
            <w:pPr>
              <w:rPr>
                <w:ins w:id="131" w:author="Gurdeep Bhullar" w:date="2023-05-19T11:58:00Z"/>
              </w:rPr>
            </w:pPr>
            <w:ins w:id="132" w:author="Gurdeep Bhullar" w:date="2023-05-19T11:58:00Z">
              <w:r>
                <w:t xml:space="preserve">MPEG </w:t>
              </w:r>
              <w:r w:rsidRPr="00F44EFD">
                <w:t>Gitlab</w:t>
              </w:r>
            </w:ins>
          </w:p>
        </w:tc>
        <w:tc>
          <w:tcPr>
            <w:tcW w:w="3692" w:type="pct"/>
            <w:tcPrChange w:id="133" w:author="Gurdeep Bhullar" w:date="2023-05-19T11:59:00Z">
              <w:tcPr>
                <w:tcW w:w="4294" w:type="pct"/>
                <w:gridSpan w:val="2"/>
              </w:tcPr>
            </w:tcPrChange>
          </w:tcPr>
          <w:p w14:paraId="2ECDA050" w14:textId="77777777" w:rsidR="00D157EF" w:rsidRPr="007F467E" w:rsidRDefault="00D157EF" w:rsidP="00D157EF">
            <w:pPr>
              <w:rPr>
                <w:ins w:id="134" w:author="Gurdeep Bhullar" w:date="2023-05-19T11:58:00Z"/>
                <w:rFonts w:ascii="Courier New" w:hAnsi="Courier New" w:cs="Courier New"/>
                <w:sz w:val="18"/>
                <w:szCs w:val="18"/>
                <w:rPrChange w:id="135" w:author="Gurdeep Bhullar" w:date="2023-05-19T11:59:00Z">
                  <w:rPr>
                    <w:ins w:id="136" w:author="Gurdeep Bhullar" w:date="2023-05-19T11:58:00Z"/>
                    <w:rFonts w:ascii="Courier New" w:hAnsi="Courier New" w:cs="Courier New"/>
                    <w:szCs w:val="20"/>
                  </w:rPr>
                </w:rPrChange>
              </w:rPr>
            </w:pPr>
            <w:ins w:id="137" w:author="Gurdeep Bhullar" w:date="2023-05-19T11:58:00Z">
              <w:r w:rsidRPr="007F467E">
                <w:rPr>
                  <w:rFonts w:ascii="Courier New" w:hAnsi="Courier New" w:cs="Courier New"/>
                  <w:sz w:val="18"/>
                  <w:szCs w:val="18"/>
                  <w:rPrChange w:id="138" w:author="Gurdeep Bhullar" w:date="2023-05-19T11:59:00Z">
                    <w:rPr>
                      <w:rFonts w:ascii="Courier New" w:hAnsi="Courier New" w:cs="Courier New"/>
                      <w:szCs w:val="20"/>
                    </w:rPr>
                  </w:rPrChange>
                </w:rPr>
                <w:t>https://gitlab.com/mpeg-i/scene-description/conformance</w:t>
              </w:r>
            </w:ins>
          </w:p>
        </w:tc>
      </w:tr>
      <w:tr w:rsidR="007F467E" w14:paraId="13290F5C" w14:textId="77777777" w:rsidTr="007F467E">
        <w:trPr>
          <w:trHeight w:val="462"/>
          <w:ins w:id="139" w:author="Gurdeep Bhullar" w:date="2023-05-19T11:58:00Z"/>
          <w:trPrChange w:id="140" w:author="Gurdeep Bhullar" w:date="2023-05-19T11:59:00Z">
            <w:trPr>
              <w:trHeight w:val="462"/>
            </w:trPr>
          </w:trPrChange>
        </w:trPr>
        <w:tc>
          <w:tcPr>
            <w:tcW w:w="715" w:type="pct"/>
            <w:tcPrChange w:id="141" w:author="Gurdeep Bhullar" w:date="2023-05-19T11:59:00Z">
              <w:tcPr>
                <w:tcW w:w="175" w:type="pct"/>
              </w:tcPr>
            </w:tcPrChange>
          </w:tcPr>
          <w:p w14:paraId="11E209B7" w14:textId="77777777" w:rsidR="00D157EF" w:rsidRPr="00F44EFD" w:rsidRDefault="00D157EF" w:rsidP="00D157EF">
            <w:pPr>
              <w:rPr>
                <w:ins w:id="142" w:author="Gurdeep Bhullar" w:date="2023-05-19T11:58:00Z"/>
              </w:rPr>
            </w:pPr>
            <w:ins w:id="143" w:author="Gurdeep Bhullar" w:date="2023-05-19T11:58:00Z">
              <w:r w:rsidRPr="00F44EFD">
                <w:t>Scenarios</w:t>
              </w:r>
            </w:ins>
          </w:p>
        </w:tc>
        <w:tc>
          <w:tcPr>
            <w:tcW w:w="593" w:type="pct"/>
            <w:tcPrChange w:id="144" w:author="Gurdeep Bhullar" w:date="2023-05-19T11:59:00Z">
              <w:tcPr>
                <w:tcW w:w="531" w:type="pct"/>
              </w:tcPr>
            </w:tcPrChange>
          </w:tcPr>
          <w:p w14:paraId="279B5BF7" w14:textId="77777777" w:rsidR="00D157EF" w:rsidRPr="00F44EFD" w:rsidRDefault="00D157EF" w:rsidP="00D157EF">
            <w:pPr>
              <w:rPr>
                <w:ins w:id="145" w:author="Gurdeep Bhullar" w:date="2023-05-19T11:58:00Z"/>
              </w:rPr>
            </w:pPr>
            <w:ins w:id="146" w:author="Gurdeep Bhullar" w:date="2023-05-19T11:58:00Z">
              <w:r>
                <w:t xml:space="preserve">MPEG </w:t>
              </w:r>
              <w:r w:rsidRPr="00F44EFD">
                <w:t>Gitlab</w:t>
              </w:r>
            </w:ins>
          </w:p>
        </w:tc>
        <w:tc>
          <w:tcPr>
            <w:tcW w:w="3692" w:type="pct"/>
            <w:tcPrChange w:id="147" w:author="Gurdeep Bhullar" w:date="2023-05-19T11:59:00Z">
              <w:tcPr>
                <w:tcW w:w="4294" w:type="pct"/>
                <w:gridSpan w:val="2"/>
              </w:tcPr>
            </w:tcPrChange>
          </w:tcPr>
          <w:p w14:paraId="0E23EC33" w14:textId="77777777" w:rsidR="00D157EF" w:rsidRPr="007F467E" w:rsidRDefault="00D157EF" w:rsidP="00D157EF">
            <w:pPr>
              <w:rPr>
                <w:ins w:id="148" w:author="Gurdeep Bhullar" w:date="2023-05-19T11:58:00Z"/>
                <w:rFonts w:ascii="Courier New" w:hAnsi="Courier New" w:cs="Courier New"/>
                <w:sz w:val="18"/>
                <w:szCs w:val="18"/>
                <w:rPrChange w:id="149" w:author="Gurdeep Bhullar" w:date="2023-05-19T11:59:00Z">
                  <w:rPr>
                    <w:ins w:id="150" w:author="Gurdeep Bhullar" w:date="2023-05-19T11:58:00Z"/>
                    <w:rFonts w:ascii="Courier New" w:hAnsi="Courier New" w:cs="Courier New"/>
                    <w:szCs w:val="20"/>
                  </w:rPr>
                </w:rPrChange>
              </w:rPr>
            </w:pPr>
            <w:ins w:id="151" w:author="Gurdeep Bhullar" w:date="2023-05-19T11:58:00Z">
              <w:r w:rsidRPr="007F467E">
                <w:rPr>
                  <w:rFonts w:ascii="Courier New" w:hAnsi="Courier New" w:cs="Courier New"/>
                  <w:sz w:val="18"/>
                  <w:szCs w:val="18"/>
                  <w:rPrChange w:id="152" w:author="Gurdeep Bhullar" w:date="2023-05-19T11:59:00Z">
                    <w:rPr>
                      <w:rFonts w:ascii="Courier New" w:hAnsi="Courier New" w:cs="Courier New"/>
                      <w:szCs w:val="20"/>
                    </w:rPr>
                  </w:rPrChange>
                </w:rPr>
                <w:t>http://mpegx.int-evry.fr/software/MPEG/Systems/SceneDescription/test-assets</w:t>
              </w:r>
            </w:ins>
          </w:p>
        </w:tc>
      </w:tr>
      <w:tr w:rsidR="007F467E" w14:paraId="4995E1C9" w14:textId="77777777" w:rsidTr="007F467E">
        <w:trPr>
          <w:trHeight w:val="948"/>
          <w:ins w:id="153" w:author="Gurdeep Bhullar" w:date="2023-05-19T11:58:00Z"/>
          <w:trPrChange w:id="154" w:author="Gurdeep Bhullar" w:date="2023-05-19T11:59:00Z">
            <w:trPr>
              <w:trHeight w:val="948"/>
            </w:trPr>
          </w:trPrChange>
        </w:trPr>
        <w:tc>
          <w:tcPr>
            <w:tcW w:w="715" w:type="pct"/>
            <w:tcPrChange w:id="155" w:author="Gurdeep Bhullar" w:date="2023-05-19T11:59:00Z">
              <w:tcPr>
                <w:tcW w:w="175" w:type="pct"/>
              </w:tcPr>
            </w:tcPrChange>
          </w:tcPr>
          <w:p w14:paraId="293F040E" w14:textId="77777777" w:rsidR="00D157EF" w:rsidRPr="00F44EFD" w:rsidRDefault="00D157EF" w:rsidP="00D157EF">
            <w:pPr>
              <w:rPr>
                <w:ins w:id="156" w:author="Gurdeep Bhullar" w:date="2023-05-19T11:58:00Z"/>
              </w:rPr>
            </w:pPr>
            <w:ins w:id="157" w:author="Gurdeep Bhullar" w:date="2023-05-19T11:58:00Z">
              <w:r w:rsidRPr="00F44EFD">
                <w:t>Test vectors</w:t>
              </w:r>
            </w:ins>
          </w:p>
        </w:tc>
        <w:tc>
          <w:tcPr>
            <w:tcW w:w="593" w:type="pct"/>
            <w:tcPrChange w:id="158" w:author="Gurdeep Bhullar" w:date="2023-05-19T11:59:00Z">
              <w:tcPr>
                <w:tcW w:w="531" w:type="pct"/>
              </w:tcPr>
            </w:tcPrChange>
          </w:tcPr>
          <w:p w14:paraId="718B596F" w14:textId="77777777" w:rsidR="00D157EF" w:rsidRPr="00F44EFD" w:rsidRDefault="00D157EF" w:rsidP="00D157EF">
            <w:pPr>
              <w:rPr>
                <w:ins w:id="159" w:author="Gurdeep Bhullar" w:date="2023-05-19T11:58:00Z"/>
              </w:rPr>
            </w:pPr>
            <w:ins w:id="160" w:author="Gurdeep Bhullar" w:date="2023-05-19T11:58:00Z">
              <w:r w:rsidRPr="00F44EFD">
                <w:t>Gitlab.com</w:t>
              </w:r>
              <w:r w:rsidRPr="00F44EFD" w:rsidDel="001B4DC3">
                <w:t xml:space="preserve"> </w:t>
              </w:r>
              <w:r w:rsidRPr="00F44EFD">
                <w:t>with LFS for binary files</w:t>
              </w:r>
            </w:ins>
          </w:p>
        </w:tc>
        <w:tc>
          <w:tcPr>
            <w:tcW w:w="3692" w:type="pct"/>
            <w:tcPrChange w:id="161" w:author="Gurdeep Bhullar" w:date="2023-05-19T11:59:00Z">
              <w:tcPr>
                <w:tcW w:w="4294" w:type="pct"/>
                <w:gridSpan w:val="2"/>
              </w:tcPr>
            </w:tcPrChange>
          </w:tcPr>
          <w:p w14:paraId="09F2FB0D" w14:textId="77777777" w:rsidR="00D157EF" w:rsidRPr="007F467E" w:rsidRDefault="00D157EF" w:rsidP="00D157EF">
            <w:pPr>
              <w:rPr>
                <w:ins w:id="162" w:author="Gurdeep Bhullar" w:date="2023-05-19T11:58:00Z"/>
                <w:rFonts w:ascii="Courier New" w:hAnsi="Courier New" w:cs="Courier New"/>
                <w:sz w:val="18"/>
                <w:szCs w:val="18"/>
                <w:rPrChange w:id="163" w:author="Gurdeep Bhullar" w:date="2023-05-19T11:59:00Z">
                  <w:rPr>
                    <w:ins w:id="164" w:author="Gurdeep Bhullar" w:date="2023-05-19T11:58:00Z"/>
                    <w:rFonts w:ascii="Courier New" w:hAnsi="Courier New" w:cs="Courier New"/>
                    <w:szCs w:val="20"/>
                  </w:rPr>
                </w:rPrChange>
              </w:rPr>
            </w:pPr>
            <w:ins w:id="165" w:author="Gurdeep Bhullar" w:date="2023-05-19T11:58:00Z">
              <w:r w:rsidRPr="007F467E">
                <w:rPr>
                  <w:rFonts w:cstheme="minorBidi"/>
                  <w:sz w:val="18"/>
                  <w:szCs w:val="18"/>
                  <w:rPrChange w:id="166" w:author="Gurdeep Bhullar" w:date="2023-05-19T11:59:00Z">
                    <w:rPr>
                      <w:rFonts w:cstheme="minorBidi"/>
                      <w:sz w:val="22"/>
                    </w:rPr>
                  </w:rPrChange>
                </w:rPr>
                <w:fldChar w:fldCharType="begin"/>
              </w:r>
              <w:r w:rsidRPr="007F467E">
                <w:rPr>
                  <w:sz w:val="18"/>
                  <w:szCs w:val="18"/>
                  <w:rPrChange w:id="167" w:author="Gurdeep Bhullar" w:date="2023-05-19T11:59:00Z">
                    <w:rPr>
                      <w:szCs w:val="20"/>
                    </w:rPr>
                  </w:rPrChange>
                </w:rPr>
                <w:instrText>HYPERLINK "https://gitlab.com/mpeg-i/scene-description/test-vectors"</w:instrText>
              </w:r>
              <w:r w:rsidRPr="00003176">
                <w:rPr>
                  <w:sz w:val="18"/>
                  <w:szCs w:val="18"/>
                </w:rPr>
              </w:r>
              <w:r w:rsidRPr="007F467E">
                <w:rPr>
                  <w:rFonts w:cstheme="minorBidi"/>
                  <w:sz w:val="18"/>
                  <w:szCs w:val="18"/>
                  <w:rPrChange w:id="168" w:author="Gurdeep Bhullar" w:date="2023-05-19T11:59:00Z">
                    <w:rPr>
                      <w:rStyle w:val="Hyperlink"/>
                      <w:rFonts w:ascii="Courier New" w:hAnsi="Courier New" w:cs="Courier New"/>
                      <w:szCs w:val="20"/>
                    </w:rPr>
                  </w:rPrChange>
                </w:rPr>
                <w:fldChar w:fldCharType="separate"/>
              </w:r>
              <w:r w:rsidRPr="007F467E">
                <w:rPr>
                  <w:rStyle w:val="Hyperlink"/>
                  <w:rFonts w:ascii="Courier New" w:hAnsi="Courier New" w:cs="Courier New"/>
                  <w:sz w:val="18"/>
                  <w:szCs w:val="18"/>
                  <w:rPrChange w:id="169" w:author="Gurdeep Bhullar" w:date="2023-05-19T11:59:00Z">
                    <w:rPr>
                      <w:rStyle w:val="Hyperlink"/>
                      <w:rFonts w:ascii="Courier New" w:hAnsi="Courier New" w:cs="Courier New"/>
                      <w:szCs w:val="28"/>
                    </w:rPr>
                  </w:rPrChange>
                </w:rPr>
                <w:t>https://gitlab.com/mpeg-i/scene-description/test-vectors</w:t>
              </w:r>
              <w:r w:rsidRPr="007F467E">
                <w:rPr>
                  <w:rStyle w:val="Hyperlink"/>
                  <w:rFonts w:ascii="Courier New" w:hAnsi="Courier New" w:cs="Courier New"/>
                  <w:sz w:val="18"/>
                  <w:szCs w:val="18"/>
                  <w:rPrChange w:id="170" w:author="Gurdeep Bhullar" w:date="2023-05-19T11:59:00Z">
                    <w:rPr>
                      <w:rStyle w:val="Hyperlink"/>
                      <w:rFonts w:ascii="Courier New" w:hAnsi="Courier New" w:cs="Courier New"/>
                      <w:szCs w:val="20"/>
                    </w:rPr>
                  </w:rPrChange>
                </w:rPr>
                <w:fldChar w:fldCharType="end"/>
              </w:r>
            </w:ins>
          </w:p>
        </w:tc>
      </w:tr>
      <w:tr w:rsidR="007F467E" w14:paraId="6469B180" w14:textId="77777777" w:rsidTr="007F467E">
        <w:trPr>
          <w:trHeight w:val="474"/>
          <w:ins w:id="171" w:author="Gurdeep Bhullar" w:date="2023-05-19T11:58:00Z"/>
          <w:trPrChange w:id="172" w:author="Gurdeep Bhullar" w:date="2023-05-19T11:59:00Z">
            <w:trPr>
              <w:trHeight w:val="474"/>
            </w:trPr>
          </w:trPrChange>
        </w:trPr>
        <w:tc>
          <w:tcPr>
            <w:tcW w:w="715" w:type="pct"/>
            <w:tcPrChange w:id="173" w:author="Gurdeep Bhullar" w:date="2023-05-19T11:59:00Z">
              <w:tcPr>
                <w:tcW w:w="175" w:type="pct"/>
              </w:tcPr>
            </w:tcPrChange>
          </w:tcPr>
          <w:p w14:paraId="1603C17A" w14:textId="77777777" w:rsidR="00D157EF" w:rsidRPr="00F44EFD" w:rsidRDefault="00D157EF" w:rsidP="00D157EF">
            <w:pPr>
              <w:rPr>
                <w:ins w:id="174" w:author="Gurdeep Bhullar" w:date="2023-05-19T11:58:00Z"/>
              </w:rPr>
            </w:pPr>
            <w:ins w:id="175" w:author="Gurdeep Bhullar" w:date="2023-05-19T11:58:00Z">
              <w:r w:rsidRPr="00F44EFD">
                <w:t>Test assets</w:t>
              </w:r>
            </w:ins>
          </w:p>
        </w:tc>
        <w:tc>
          <w:tcPr>
            <w:tcW w:w="593" w:type="pct"/>
            <w:tcPrChange w:id="176" w:author="Gurdeep Bhullar" w:date="2023-05-19T11:59:00Z">
              <w:tcPr>
                <w:tcW w:w="531" w:type="pct"/>
              </w:tcPr>
            </w:tcPrChange>
          </w:tcPr>
          <w:p w14:paraId="2922168D" w14:textId="77777777" w:rsidR="00D157EF" w:rsidRPr="00F44EFD" w:rsidRDefault="00D157EF" w:rsidP="00D157EF">
            <w:pPr>
              <w:rPr>
                <w:ins w:id="177" w:author="Gurdeep Bhullar" w:date="2023-05-19T11:58:00Z"/>
              </w:rPr>
            </w:pPr>
            <w:ins w:id="178" w:author="Gurdeep Bhullar" w:date="2023-05-19T11:58:00Z">
              <w:r w:rsidRPr="00F44EFD">
                <w:t>MPEG content</w:t>
              </w:r>
            </w:ins>
          </w:p>
        </w:tc>
        <w:tc>
          <w:tcPr>
            <w:tcW w:w="3692" w:type="pct"/>
            <w:tcPrChange w:id="179" w:author="Gurdeep Bhullar" w:date="2023-05-19T11:59:00Z">
              <w:tcPr>
                <w:tcW w:w="4294" w:type="pct"/>
                <w:gridSpan w:val="2"/>
              </w:tcPr>
            </w:tcPrChange>
          </w:tcPr>
          <w:p w14:paraId="1BC7DFAA" w14:textId="77777777" w:rsidR="00D157EF" w:rsidRPr="007F467E" w:rsidRDefault="00D157EF" w:rsidP="00D157EF">
            <w:pPr>
              <w:rPr>
                <w:ins w:id="180" w:author="Gurdeep Bhullar" w:date="2023-05-19T11:58:00Z"/>
                <w:rStyle w:val="Hyperlink"/>
                <w:rFonts w:ascii="Courier New" w:hAnsi="Courier New" w:cs="Courier New"/>
                <w:sz w:val="18"/>
                <w:szCs w:val="18"/>
                <w:rPrChange w:id="181" w:author="Gurdeep Bhullar" w:date="2023-05-19T11:59:00Z">
                  <w:rPr>
                    <w:ins w:id="182" w:author="Gurdeep Bhullar" w:date="2023-05-19T11:58:00Z"/>
                    <w:rStyle w:val="Hyperlink"/>
                    <w:rFonts w:ascii="Courier New" w:hAnsi="Courier New" w:cs="Courier New"/>
                    <w:sz w:val="22"/>
                    <w:szCs w:val="20"/>
                  </w:rPr>
                </w:rPrChange>
              </w:rPr>
            </w:pPr>
            <w:ins w:id="183" w:author="Gurdeep Bhullar" w:date="2023-05-19T11:58:00Z">
              <w:r w:rsidRPr="007F467E">
                <w:rPr>
                  <w:rFonts w:ascii="Courier New" w:hAnsi="Courier New" w:cs="Courier New"/>
                  <w:sz w:val="18"/>
                  <w:szCs w:val="18"/>
                  <w:rPrChange w:id="184" w:author="Gurdeep Bhullar" w:date="2023-05-19T11:59:00Z">
                    <w:rPr>
                      <w:rFonts w:ascii="Courier New" w:hAnsi="Courier New" w:cs="Courier New"/>
                      <w:color w:val="0000FF"/>
                      <w:sz w:val="22"/>
                      <w:szCs w:val="20"/>
                      <w:u w:val="single"/>
                    </w:rPr>
                  </w:rPrChange>
                </w:rPr>
                <w:fldChar w:fldCharType="begin"/>
              </w:r>
              <w:r w:rsidRPr="007F467E">
                <w:rPr>
                  <w:rFonts w:ascii="Courier New" w:hAnsi="Courier New" w:cs="Courier New"/>
                  <w:sz w:val="18"/>
                  <w:szCs w:val="18"/>
                  <w:rPrChange w:id="185" w:author="Gurdeep Bhullar" w:date="2023-05-19T11:59:00Z">
                    <w:rPr>
                      <w:rFonts w:ascii="Courier New" w:hAnsi="Courier New" w:cs="Courier New"/>
                      <w:szCs w:val="20"/>
                    </w:rPr>
                  </w:rPrChange>
                </w:rPr>
                <w:instrText xml:space="preserve"> HYPERLINK "https://mpeg.expert/software/MPEG/Systems/SceneDescription/software/assets" </w:instrText>
              </w:r>
              <w:r w:rsidRPr="00003176">
                <w:rPr>
                  <w:rFonts w:ascii="Courier New" w:hAnsi="Courier New" w:cs="Courier New"/>
                  <w:sz w:val="18"/>
                  <w:szCs w:val="18"/>
                </w:rPr>
              </w:r>
              <w:r w:rsidRPr="007F467E">
                <w:rPr>
                  <w:rFonts w:ascii="Courier New" w:hAnsi="Courier New" w:cs="Courier New"/>
                  <w:sz w:val="18"/>
                  <w:szCs w:val="18"/>
                  <w:rPrChange w:id="186" w:author="Gurdeep Bhullar" w:date="2023-05-19T11:59:00Z">
                    <w:rPr>
                      <w:rFonts w:ascii="Courier New" w:hAnsi="Courier New" w:cs="Courier New"/>
                      <w:szCs w:val="20"/>
                    </w:rPr>
                  </w:rPrChange>
                </w:rPr>
                <w:fldChar w:fldCharType="separate"/>
              </w:r>
              <w:r w:rsidRPr="007F467E">
                <w:rPr>
                  <w:rStyle w:val="Hyperlink"/>
                  <w:rFonts w:ascii="Courier New" w:hAnsi="Courier New" w:cs="Courier New"/>
                  <w:sz w:val="18"/>
                  <w:szCs w:val="18"/>
                  <w:rPrChange w:id="187" w:author="Gurdeep Bhullar" w:date="2023-05-19T11:59:00Z">
                    <w:rPr>
                      <w:rStyle w:val="Hyperlink"/>
                      <w:rFonts w:ascii="Courier New" w:hAnsi="Courier New" w:cs="Courier New"/>
                      <w:szCs w:val="20"/>
                    </w:rPr>
                  </w:rPrChange>
                </w:rPr>
                <w:t>https://mpeg.expert/software/MPEG/Systems/SceneDescription/software/assets</w:t>
              </w:r>
              <w:r w:rsidRPr="007F467E">
                <w:rPr>
                  <w:rFonts w:ascii="Courier New" w:hAnsi="Courier New" w:cs="Courier New"/>
                  <w:sz w:val="18"/>
                  <w:szCs w:val="18"/>
                  <w:rPrChange w:id="188" w:author="Gurdeep Bhullar" w:date="2023-05-19T11:59:00Z">
                    <w:rPr>
                      <w:rFonts w:ascii="Courier New" w:hAnsi="Courier New" w:cs="Courier New"/>
                      <w:szCs w:val="20"/>
                    </w:rPr>
                  </w:rPrChange>
                </w:rPr>
                <w:fldChar w:fldCharType="end"/>
              </w:r>
            </w:ins>
          </w:p>
          <w:p w14:paraId="5DDC3853" w14:textId="5566B616" w:rsidR="00D157EF" w:rsidRPr="007F467E" w:rsidRDefault="00D157EF" w:rsidP="00D157EF">
            <w:pPr>
              <w:rPr>
                <w:ins w:id="189" w:author="Gurdeep Bhullar" w:date="2023-05-19T11:58:00Z"/>
                <w:rFonts w:cs="Arial"/>
                <w:color w:val="0000FF"/>
                <w:sz w:val="18"/>
                <w:szCs w:val="18"/>
                <w:u w:val="single"/>
                <w:rPrChange w:id="190" w:author="Gurdeep Bhullar" w:date="2023-05-19T12:00:00Z">
                  <w:rPr>
                    <w:ins w:id="191" w:author="Gurdeep Bhullar" w:date="2023-05-19T11:58:00Z"/>
                    <w:rFonts w:ascii="Courier New" w:hAnsi="Courier New" w:cs="Courier New"/>
                    <w:color w:val="0000FF"/>
                    <w:szCs w:val="20"/>
                    <w:u w:val="single"/>
                  </w:rPr>
                </w:rPrChange>
              </w:rPr>
            </w:pPr>
            <w:ins w:id="192" w:author="Gurdeep Bhullar" w:date="2023-05-19T11:58:00Z">
              <w:r w:rsidRPr="007F467E">
                <w:rPr>
                  <w:rFonts w:cs="Arial"/>
                  <w:szCs w:val="20"/>
                  <w:highlight w:val="yellow"/>
                </w:rPr>
                <w:t>[The group is transitioning to host the test asset on MPEG Gitlab. This is currently work in progress.]</w:t>
              </w:r>
            </w:ins>
          </w:p>
        </w:tc>
      </w:tr>
      <w:tr w:rsidR="00437C8A" w14:paraId="346A48CF" w14:textId="77777777" w:rsidTr="007F467E">
        <w:trPr>
          <w:trHeight w:val="474"/>
          <w:ins w:id="193" w:author="Gurdeep Bhullar" w:date="2023-05-19T12:14:00Z"/>
        </w:trPr>
        <w:tc>
          <w:tcPr>
            <w:tcW w:w="715" w:type="pct"/>
          </w:tcPr>
          <w:p w14:paraId="70CB5484" w14:textId="73C08D72" w:rsidR="00437C8A" w:rsidRPr="00F44EFD" w:rsidRDefault="00437C8A" w:rsidP="00D157EF">
            <w:pPr>
              <w:rPr>
                <w:ins w:id="194" w:author="Gurdeep Bhullar" w:date="2023-05-19T12:14:00Z"/>
              </w:rPr>
            </w:pPr>
            <w:ins w:id="195" w:author="Gurdeep Bhullar" w:date="2023-05-19T12:14:00Z">
              <w:r>
                <w:t>Unit test</w:t>
              </w:r>
            </w:ins>
            <w:ins w:id="196" w:author="Gurdeep Bhullar" w:date="2023-05-19T12:16:00Z">
              <w:r w:rsidR="006300CB">
                <w:t>s for validation software</w:t>
              </w:r>
            </w:ins>
          </w:p>
        </w:tc>
        <w:tc>
          <w:tcPr>
            <w:tcW w:w="593" w:type="pct"/>
          </w:tcPr>
          <w:p w14:paraId="437639CC" w14:textId="6FDACC0D" w:rsidR="00437C8A" w:rsidRPr="00F44EFD" w:rsidRDefault="00437C8A" w:rsidP="00D157EF">
            <w:pPr>
              <w:rPr>
                <w:ins w:id="197" w:author="Gurdeep Bhullar" w:date="2023-05-19T12:14:00Z"/>
              </w:rPr>
            </w:pPr>
            <w:ins w:id="198" w:author="Gurdeep Bhullar" w:date="2023-05-19T12:14:00Z">
              <w:r>
                <w:t xml:space="preserve">MPEG </w:t>
              </w:r>
            </w:ins>
            <w:ins w:id="199" w:author="Gurdeep Bhullar" w:date="2023-05-19T12:16:00Z">
              <w:r w:rsidR="008120DE">
                <w:t>G</w:t>
              </w:r>
            </w:ins>
            <w:ins w:id="200" w:author="Gurdeep Bhullar" w:date="2023-05-19T12:14:00Z">
              <w:r>
                <w:t>it</w:t>
              </w:r>
            </w:ins>
            <w:ins w:id="201" w:author="Gurdeep Bhullar" w:date="2023-05-19T12:16:00Z">
              <w:r w:rsidR="008120DE">
                <w:t>L</w:t>
              </w:r>
            </w:ins>
            <w:ins w:id="202" w:author="Gurdeep Bhullar" w:date="2023-05-19T12:14:00Z">
              <w:r>
                <w:t>ab</w:t>
              </w:r>
            </w:ins>
          </w:p>
        </w:tc>
        <w:tc>
          <w:tcPr>
            <w:tcW w:w="3692" w:type="pct"/>
          </w:tcPr>
          <w:p w14:paraId="70A6DC99" w14:textId="37941493" w:rsidR="00437C8A" w:rsidRDefault="00B0351C" w:rsidP="00D157EF">
            <w:pPr>
              <w:rPr>
                <w:ins w:id="203" w:author="Gurdeep Bhullar" w:date="2023-05-19T12:14:00Z"/>
                <w:rFonts w:ascii="Courier New" w:hAnsi="Courier New" w:cs="Courier New"/>
                <w:sz w:val="18"/>
                <w:szCs w:val="18"/>
              </w:rPr>
            </w:pPr>
            <w:ins w:id="204" w:author="Gurdeep Bhullar" w:date="2023-05-19T12:14:00Z">
              <w:r>
                <w:rPr>
                  <w:rFonts w:ascii="Courier New" w:hAnsi="Courier New" w:cs="Courier New"/>
                  <w:sz w:val="18"/>
                  <w:szCs w:val="18"/>
                </w:rPr>
                <w:fldChar w:fldCharType="begin"/>
              </w:r>
              <w:r>
                <w:rPr>
                  <w:rFonts w:ascii="Courier New" w:hAnsi="Courier New" w:cs="Courier New"/>
                  <w:sz w:val="18"/>
                  <w:szCs w:val="18"/>
                </w:rPr>
                <w:instrText xml:space="preserve"> HYPERLINK "</w:instrText>
              </w:r>
              <w:r w:rsidRPr="00B0351C">
                <w:rPr>
                  <w:rFonts w:ascii="Courier New" w:hAnsi="Courier New" w:cs="Courier New"/>
                  <w:sz w:val="18"/>
                  <w:szCs w:val="18"/>
                </w:rPr>
                <w:instrText>https://mpeg.expert/software/MPEG/Systems/SceneDescription/software/23090-24-gltf-validator</w:instrText>
              </w:r>
              <w:r>
                <w:rPr>
                  <w:rFonts w:ascii="Courier New" w:hAnsi="Courier New" w:cs="Courier New"/>
                  <w:sz w:val="18"/>
                  <w:szCs w:val="18"/>
                </w:rPr>
                <w:instrText xml:space="preserve">" </w:instrText>
              </w:r>
              <w:r>
                <w:rPr>
                  <w:rFonts w:ascii="Courier New" w:hAnsi="Courier New" w:cs="Courier New"/>
                  <w:sz w:val="18"/>
                  <w:szCs w:val="18"/>
                </w:rPr>
              </w:r>
              <w:r>
                <w:rPr>
                  <w:rFonts w:ascii="Courier New" w:hAnsi="Courier New" w:cs="Courier New"/>
                  <w:sz w:val="18"/>
                  <w:szCs w:val="18"/>
                </w:rPr>
                <w:fldChar w:fldCharType="separate"/>
              </w:r>
              <w:r w:rsidRPr="00A76D3D">
                <w:rPr>
                  <w:rStyle w:val="Hyperlink"/>
                  <w:rFonts w:ascii="Courier New" w:hAnsi="Courier New" w:cs="Courier New"/>
                  <w:sz w:val="18"/>
                  <w:szCs w:val="18"/>
                </w:rPr>
                <w:t>https://mpeg.expert/software/MPEG/Systems/SceneDescription/software/23090-24-gltf-validator</w:t>
              </w:r>
              <w:r>
                <w:rPr>
                  <w:rFonts w:ascii="Courier New" w:hAnsi="Courier New" w:cs="Courier New"/>
                  <w:sz w:val="18"/>
                  <w:szCs w:val="18"/>
                </w:rPr>
                <w:fldChar w:fldCharType="end"/>
              </w:r>
            </w:ins>
          </w:p>
          <w:p w14:paraId="29942C0A" w14:textId="3D9E8C39" w:rsidR="00B0351C" w:rsidRPr="008120DE" w:rsidRDefault="00B0351C" w:rsidP="00D157EF">
            <w:pPr>
              <w:rPr>
                <w:ins w:id="205" w:author="Gurdeep Bhullar" w:date="2023-05-19T12:14:00Z"/>
                <w:rFonts w:cs="Courier New"/>
                <w:sz w:val="18"/>
                <w:szCs w:val="18"/>
                <w:rPrChange w:id="206" w:author="Gurdeep Bhullar" w:date="2023-05-19T12:16:00Z">
                  <w:rPr>
                    <w:ins w:id="207" w:author="Gurdeep Bhullar" w:date="2023-05-19T12:14:00Z"/>
                    <w:rFonts w:ascii="Courier New" w:hAnsi="Courier New" w:cs="Courier New"/>
                    <w:sz w:val="18"/>
                    <w:szCs w:val="18"/>
                  </w:rPr>
                </w:rPrChange>
              </w:rPr>
            </w:pPr>
            <w:ins w:id="208" w:author="Gurdeep Bhullar" w:date="2023-05-19T12:14:00Z">
              <w:r w:rsidRPr="008120DE">
                <w:rPr>
                  <w:rFonts w:cs="Courier New"/>
                  <w:sz w:val="22"/>
                  <w:szCs w:val="20"/>
                  <w:rPrChange w:id="209" w:author="Gurdeep Bhullar" w:date="2023-05-19T12:16:00Z">
                    <w:rPr>
                      <w:rFonts w:ascii="Courier New" w:hAnsi="Courier New" w:cs="Courier New"/>
                      <w:sz w:val="18"/>
                      <w:szCs w:val="18"/>
                    </w:rPr>
                  </w:rPrChange>
                </w:rPr>
                <w:t>Any</w:t>
              </w:r>
            </w:ins>
            <w:ins w:id="210" w:author="Gurdeep Bhullar" w:date="2023-05-19T12:15:00Z">
              <w:r w:rsidRPr="008120DE">
                <w:rPr>
                  <w:rFonts w:cs="Courier New"/>
                  <w:sz w:val="22"/>
                  <w:szCs w:val="20"/>
                  <w:rPrChange w:id="211" w:author="Gurdeep Bhullar" w:date="2023-05-19T12:16:00Z">
                    <w:rPr>
                      <w:rFonts w:ascii="Courier New" w:hAnsi="Courier New" w:cs="Courier New"/>
                      <w:sz w:val="18"/>
                      <w:szCs w:val="18"/>
                    </w:rPr>
                  </w:rPrChange>
                </w:rPr>
                <w:t xml:space="preserve"> test content which is used to test and validate the implementation of the MPEG extension in the glTF-validator must be provided with </w:t>
              </w:r>
              <w:proofErr w:type="gramStart"/>
              <w:r w:rsidRPr="008120DE">
                <w:rPr>
                  <w:rFonts w:cs="Courier New"/>
                  <w:sz w:val="22"/>
                  <w:szCs w:val="20"/>
                  <w:rPrChange w:id="212" w:author="Gurdeep Bhullar" w:date="2023-05-19T12:16:00Z">
                    <w:rPr>
                      <w:rFonts w:ascii="Courier New" w:hAnsi="Courier New" w:cs="Courier New"/>
                      <w:sz w:val="18"/>
                      <w:szCs w:val="18"/>
                    </w:rPr>
                  </w:rPrChange>
                </w:rPr>
                <w:t>the a</w:t>
              </w:r>
              <w:proofErr w:type="gramEnd"/>
              <w:r w:rsidRPr="008120DE">
                <w:rPr>
                  <w:rFonts w:cs="Courier New"/>
                  <w:sz w:val="22"/>
                  <w:szCs w:val="20"/>
                  <w:rPrChange w:id="213" w:author="Gurdeep Bhullar" w:date="2023-05-19T12:16:00Z">
                    <w:rPr>
                      <w:rFonts w:ascii="Courier New" w:hAnsi="Courier New" w:cs="Courier New"/>
                      <w:sz w:val="18"/>
                      <w:szCs w:val="18"/>
                    </w:rPr>
                  </w:rPrChange>
                </w:rPr>
                <w:t xml:space="preserve"> corresponding unit test implementation in glTF-validator. The </w:t>
              </w:r>
            </w:ins>
            <w:ins w:id="214" w:author="Gurdeep Bhullar" w:date="2023-05-19T12:16:00Z">
              <w:r w:rsidRPr="008120DE">
                <w:rPr>
                  <w:rFonts w:cs="Courier New"/>
                  <w:sz w:val="22"/>
                  <w:szCs w:val="20"/>
                  <w:rPrChange w:id="215" w:author="Gurdeep Bhullar" w:date="2023-05-19T12:16:00Z">
                    <w:rPr>
                      <w:rFonts w:ascii="Courier New" w:hAnsi="Courier New" w:cs="Courier New"/>
                      <w:sz w:val="18"/>
                      <w:szCs w:val="18"/>
                    </w:rPr>
                  </w:rPrChange>
                </w:rPr>
                <w:t xml:space="preserve">test content must be hosted along with. </w:t>
              </w:r>
            </w:ins>
          </w:p>
        </w:tc>
      </w:tr>
    </w:tbl>
    <w:p w14:paraId="751C2B87" w14:textId="77777777" w:rsidR="00634ECB" w:rsidRPr="00540713" w:rsidRDefault="00634ECB" w:rsidP="00634ECB"/>
    <w:tbl>
      <w:tblPr>
        <w:tblStyle w:val="TableGrid"/>
        <w:tblW w:w="4301" w:type="pct"/>
        <w:tblInd w:w="-1445" w:type="dxa"/>
        <w:tblLook w:val="04A0" w:firstRow="1" w:lastRow="0" w:firstColumn="1" w:lastColumn="0" w:noHBand="0" w:noVBand="1"/>
        <w:tblPrChange w:id="216" w:author="Gurdeep Bhullar" w:date="2023-05-19T11:58:00Z">
          <w:tblPr>
            <w:tblStyle w:val="TableGrid"/>
            <w:tblW w:w="7745" w:type="pct"/>
            <w:tblInd w:w="-1445" w:type="dxa"/>
            <w:tblLook w:val="04A0" w:firstRow="1" w:lastRow="0" w:firstColumn="1" w:lastColumn="0" w:noHBand="0" w:noVBand="1"/>
          </w:tblPr>
        </w:tblPrChange>
      </w:tblPr>
      <w:tblGrid>
        <w:gridCol w:w="1358"/>
        <w:gridCol w:w="1125"/>
        <w:gridCol w:w="7658"/>
        <w:tblGridChange w:id="217">
          <w:tblGrid>
            <w:gridCol w:w="1358"/>
            <w:gridCol w:w="1125"/>
            <w:gridCol w:w="11474"/>
          </w:tblGrid>
        </w:tblGridChange>
      </w:tblGrid>
      <w:tr w:rsidR="00D157EF" w:rsidDel="00D157EF" w14:paraId="003EF054" w14:textId="26464211" w:rsidTr="00D157EF">
        <w:trPr>
          <w:trHeight w:val="254"/>
          <w:del w:id="218" w:author="Gurdeep Bhullar" w:date="2023-05-19T11:58:00Z"/>
          <w:trPrChange w:id="219" w:author="Gurdeep Bhullar" w:date="2023-05-19T11:58:00Z">
            <w:trPr>
              <w:trHeight w:val="257"/>
            </w:trPr>
          </w:trPrChange>
        </w:trPr>
        <w:tc>
          <w:tcPr>
            <w:tcW w:w="486" w:type="pct"/>
            <w:tcPrChange w:id="220" w:author="Gurdeep Bhullar" w:date="2023-05-19T11:58:00Z">
              <w:tcPr>
                <w:tcW w:w="486" w:type="pct"/>
              </w:tcPr>
            </w:tcPrChange>
          </w:tcPr>
          <w:p w14:paraId="54BED1ED" w14:textId="72E4677D" w:rsidR="00634ECB" w:rsidRPr="00F44EFD" w:rsidDel="00D157EF" w:rsidRDefault="00634ECB" w:rsidP="00F44EFD">
            <w:pPr>
              <w:jc w:val="center"/>
              <w:rPr>
                <w:del w:id="221" w:author="Gurdeep Bhullar" w:date="2023-05-19T11:58:00Z"/>
                <w:b/>
                <w:bCs/>
                <w:sz w:val="22"/>
                <w:szCs w:val="28"/>
              </w:rPr>
            </w:pPr>
            <w:del w:id="222" w:author="Gurdeep Bhullar" w:date="2023-05-19T11:58:00Z">
              <w:r w:rsidRPr="00F44EFD" w:rsidDel="00D157EF">
                <w:rPr>
                  <w:b/>
                  <w:bCs/>
                  <w:sz w:val="22"/>
                  <w:szCs w:val="28"/>
                </w:rPr>
                <w:delText>Asset</w:delText>
              </w:r>
            </w:del>
          </w:p>
        </w:tc>
        <w:tc>
          <w:tcPr>
            <w:tcW w:w="403" w:type="pct"/>
            <w:tcPrChange w:id="223" w:author="Gurdeep Bhullar" w:date="2023-05-19T11:58:00Z">
              <w:tcPr>
                <w:tcW w:w="403" w:type="pct"/>
              </w:tcPr>
            </w:tcPrChange>
          </w:tcPr>
          <w:p w14:paraId="378862EA" w14:textId="57A25FD1" w:rsidR="00634ECB" w:rsidRPr="00F44EFD" w:rsidDel="00D157EF" w:rsidRDefault="00634ECB" w:rsidP="00F44EFD">
            <w:pPr>
              <w:jc w:val="center"/>
              <w:rPr>
                <w:del w:id="224" w:author="Gurdeep Bhullar" w:date="2023-05-19T11:58:00Z"/>
                <w:b/>
                <w:bCs/>
                <w:sz w:val="22"/>
                <w:szCs w:val="28"/>
              </w:rPr>
            </w:pPr>
            <w:del w:id="225" w:author="Gurdeep Bhullar" w:date="2023-05-19T11:58:00Z">
              <w:r w:rsidRPr="00F44EFD" w:rsidDel="00D157EF">
                <w:rPr>
                  <w:b/>
                  <w:bCs/>
                  <w:sz w:val="22"/>
                  <w:szCs w:val="28"/>
                </w:rPr>
                <w:delText>Hosting</w:delText>
              </w:r>
            </w:del>
          </w:p>
        </w:tc>
        <w:tc>
          <w:tcPr>
            <w:tcW w:w="4111" w:type="pct"/>
            <w:tcPrChange w:id="226" w:author="Gurdeep Bhullar" w:date="2023-05-19T11:58:00Z">
              <w:tcPr>
                <w:tcW w:w="4110" w:type="pct"/>
              </w:tcPr>
            </w:tcPrChange>
          </w:tcPr>
          <w:p w14:paraId="0647817B" w14:textId="18B30151" w:rsidR="00634ECB" w:rsidRPr="00F44EFD" w:rsidDel="00D157EF" w:rsidRDefault="00634ECB" w:rsidP="00F44EFD">
            <w:pPr>
              <w:jc w:val="center"/>
              <w:rPr>
                <w:del w:id="227" w:author="Gurdeep Bhullar" w:date="2023-05-19T11:58:00Z"/>
                <w:b/>
                <w:bCs/>
                <w:sz w:val="22"/>
                <w:szCs w:val="28"/>
              </w:rPr>
            </w:pPr>
            <w:del w:id="228" w:author="Gurdeep Bhullar" w:date="2023-05-19T11:58:00Z">
              <w:r w:rsidRPr="00F44EFD" w:rsidDel="00D157EF">
                <w:rPr>
                  <w:b/>
                  <w:bCs/>
                  <w:sz w:val="22"/>
                  <w:szCs w:val="28"/>
                </w:rPr>
                <w:delText>Location name</w:delText>
              </w:r>
            </w:del>
          </w:p>
        </w:tc>
      </w:tr>
      <w:tr w:rsidR="00D157EF" w:rsidDel="00D157EF" w14:paraId="5FCD166A" w14:textId="54461EB5" w:rsidTr="00D157EF">
        <w:trPr>
          <w:trHeight w:val="474"/>
          <w:del w:id="229" w:author="Gurdeep Bhullar" w:date="2023-05-19T11:58:00Z"/>
          <w:trPrChange w:id="230" w:author="Gurdeep Bhullar" w:date="2023-05-19T11:58:00Z">
            <w:trPr>
              <w:trHeight w:val="478"/>
            </w:trPr>
          </w:trPrChange>
        </w:trPr>
        <w:tc>
          <w:tcPr>
            <w:tcW w:w="486" w:type="pct"/>
            <w:tcPrChange w:id="231" w:author="Gurdeep Bhullar" w:date="2023-05-19T11:58:00Z">
              <w:tcPr>
                <w:tcW w:w="486" w:type="pct"/>
              </w:tcPr>
            </w:tcPrChange>
          </w:tcPr>
          <w:p w14:paraId="0996732D" w14:textId="5D9A0594" w:rsidR="00634ECB" w:rsidRPr="00F44EFD" w:rsidDel="00D157EF" w:rsidRDefault="00634ECB" w:rsidP="00F44EFD">
            <w:pPr>
              <w:rPr>
                <w:del w:id="232" w:author="Gurdeep Bhullar" w:date="2023-05-19T11:58:00Z"/>
              </w:rPr>
            </w:pPr>
            <w:del w:id="233" w:author="Gurdeep Bhullar" w:date="2023-05-19T11:58:00Z">
              <w:r w:rsidRPr="00F44EFD" w:rsidDel="00D157EF">
                <w:delText>Repository</w:delText>
              </w:r>
            </w:del>
          </w:p>
        </w:tc>
        <w:tc>
          <w:tcPr>
            <w:tcW w:w="403" w:type="pct"/>
            <w:tcPrChange w:id="234" w:author="Gurdeep Bhullar" w:date="2023-05-19T11:58:00Z">
              <w:tcPr>
                <w:tcW w:w="403" w:type="pct"/>
              </w:tcPr>
            </w:tcPrChange>
          </w:tcPr>
          <w:p w14:paraId="6BCD42B7" w14:textId="1885DF1C" w:rsidR="00634ECB" w:rsidRPr="00F44EFD" w:rsidDel="00D157EF" w:rsidRDefault="004819A3" w:rsidP="00F44EFD">
            <w:pPr>
              <w:rPr>
                <w:del w:id="235" w:author="Gurdeep Bhullar" w:date="2023-05-19T11:58:00Z"/>
              </w:rPr>
            </w:pPr>
            <w:del w:id="236" w:author="Gurdeep Bhullar" w:date="2023-05-19T11:58:00Z">
              <w:r w:rsidDel="00D157EF">
                <w:delText xml:space="preserve">MPEG </w:delText>
              </w:r>
              <w:r w:rsidRPr="00F44EFD" w:rsidDel="00D157EF">
                <w:delText>Gitlab</w:delText>
              </w:r>
            </w:del>
          </w:p>
        </w:tc>
        <w:tc>
          <w:tcPr>
            <w:tcW w:w="4111" w:type="pct"/>
            <w:tcPrChange w:id="237" w:author="Gurdeep Bhullar" w:date="2023-05-19T11:58:00Z">
              <w:tcPr>
                <w:tcW w:w="4110" w:type="pct"/>
              </w:tcPr>
            </w:tcPrChange>
          </w:tcPr>
          <w:p w14:paraId="3C8545A1" w14:textId="6E97E557" w:rsidR="00634ECB" w:rsidRPr="00F44EFD" w:rsidDel="00D157EF" w:rsidRDefault="004E3321" w:rsidP="00F44EFD">
            <w:pPr>
              <w:rPr>
                <w:del w:id="238" w:author="Gurdeep Bhullar" w:date="2023-05-19T11:58:00Z"/>
              </w:rPr>
            </w:pPr>
            <w:del w:id="239" w:author="Gurdeep Bhullar" w:date="2023-05-19T11:58:00Z">
              <w:r w:rsidRPr="004E3321" w:rsidDel="00D157EF">
                <w:rPr>
                  <w:rFonts w:ascii="Courier New" w:hAnsi="Courier New" w:cs="Courier New"/>
                </w:rPr>
                <w:delText>http://mpegx.int-evry.fr/software/MPEG/Systems/SceneDescription</w:delText>
              </w:r>
            </w:del>
          </w:p>
        </w:tc>
      </w:tr>
      <w:tr w:rsidR="00D157EF" w:rsidDel="00D157EF" w14:paraId="1FC5DCE4" w14:textId="02BC8A2B" w:rsidTr="00D157EF">
        <w:trPr>
          <w:trHeight w:val="474"/>
          <w:del w:id="240" w:author="Gurdeep Bhullar" w:date="2023-05-19T11:58:00Z"/>
          <w:trPrChange w:id="241" w:author="Gurdeep Bhullar" w:date="2023-05-19T11:58:00Z">
            <w:trPr>
              <w:trHeight w:val="478"/>
            </w:trPr>
          </w:trPrChange>
        </w:trPr>
        <w:tc>
          <w:tcPr>
            <w:tcW w:w="486" w:type="pct"/>
            <w:tcPrChange w:id="242" w:author="Gurdeep Bhullar" w:date="2023-05-19T11:58:00Z">
              <w:tcPr>
                <w:tcW w:w="486" w:type="pct"/>
              </w:tcPr>
            </w:tcPrChange>
          </w:tcPr>
          <w:p w14:paraId="59E1D40C" w14:textId="3CAF6F67" w:rsidR="00634ECB" w:rsidRPr="00F44EFD" w:rsidDel="00D157EF" w:rsidRDefault="004E3321" w:rsidP="00F44EFD">
            <w:pPr>
              <w:rPr>
                <w:del w:id="243" w:author="Gurdeep Bhullar" w:date="2023-05-19T11:58:00Z"/>
              </w:rPr>
            </w:pPr>
            <w:del w:id="244" w:author="Gurdeep Bhullar" w:date="2023-05-19T11:58:00Z">
              <w:r w:rsidDel="00D157EF">
                <w:delText>Reference software</w:delText>
              </w:r>
            </w:del>
          </w:p>
        </w:tc>
        <w:tc>
          <w:tcPr>
            <w:tcW w:w="403" w:type="pct"/>
            <w:tcPrChange w:id="245" w:author="Gurdeep Bhullar" w:date="2023-05-19T11:58:00Z">
              <w:tcPr>
                <w:tcW w:w="403" w:type="pct"/>
              </w:tcPr>
            </w:tcPrChange>
          </w:tcPr>
          <w:p w14:paraId="4790ADA5" w14:textId="6F7668B9" w:rsidR="00634ECB" w:rsidRPr="00F44EFD" w:rsidDel="00D157EF" w:rsidRDefault="004819A3" w:rsidP="00F44EFD">
            <w:pPr>
              <w:rPr>
                <w:del w:id="246" w:author="Gurdeep Bhullar" w:date="2023-05-19T11:58:00Z"/>
              </w:rPr>
            </w:pPr>
            <w:del w:id="247" w:author="Gurdeep Bhullar" w:date="2023-05-19T11:58:00Z">
              <w:r w:rsidDel="00D157EF">
                <w:delText xml:space="preserve">MPEG </w:delText>
              </w:r>
              <w:r w:rsidRPr="00F44EFD" w:rsidDel="00D157EF">
                <w:delText>Gitlab</w:delText>
              </w:r>
            </w:del>
          </w:p>
        </w:tc>
        <w:tc>
          <w:tcPr>
            <w:tcW w:w="4111" w:type="pct"/>
            <w:tcPrChange w:id="248" w:author="Gurdeep Bhullar" w:date="2023-05-19T11:58:00Z">
              <w:tcPr>
                <w:tcW w:w="4110" w:type="pct"/>
              </w:tcPr>
            </w:tcPrChange>
          </w:tcPr>
          <w:p w14:paraId="14627241" w14:textId="0A629360" w:rsidR="00634ECB" w:rsidRPr="00F44EFD" w:rsidDel="00D157EF" w:rsidRDefault="004E3321" w:rsidP="00F44EFD">
            <w:pPr>
              <w:rPr>
                <w:del w:id="249" w:author="Gurdeep Bhullar" w:date="2023-05-19T11:58:00Z"/>
                <w:rFonts w:ascii="Courier New" w:hAnsi="Courier New" w:cs="Courier New"/>
              </w:rPr>
            </w:pPr>
            <w:del w:id="250" w:author="Gurdeep Bhullar" w:date="2023-05-19T11:58:00Z">
              <w:r w:rsidRPr="004E3321" w:rsidDel="00D157EF">
                <w:delText>http://mpegx.int-evry.fr/software/MPEG/Systems/SceneDescription/software/reference</w:delText>
              </w:r>
            </w:del>
          </w:p>
        </w:tc>
      </w:tr>
      <w:tr w:rsidR="00D157EF" w:rsidDel="00D157EF" w14:paraId="61769E54" w14:textId="0577C51D" w:rsidTr="00D157EF">
        <w:trPr>
          <w:trHeight w:val="693"/>
          <w:del w:id="251" w:author="Gurdeep Bhullar" w:date="2023-05-19T11:58:00Z"/>
          <w:trPrChange w:id="252" w:author="Gurdeep Bhullar" w:date="2023-05-19T11:58:00Z">
            <w:trPr>
              <w:trHeight w:val="699"/>
            </w:trPr>
          </w:trPrChange>
        </w:trPr>
        <w:tc>
          <w:tcPr>
            <w:tcW w:w="486" w:type="pct"/>
            <w:tcPrChange w:id="253" w:author="Gurdeep Bhullar" w:date="2023-05-19T11:58:00Z">
              <w:tcPr>
                <w:tcW w:w="486" w:type="pct"/>
              </w:tcPr>
            </w:tcPrChange>
          </w:tcPr>
          <w:p w14:paraId="04B7CFED" w14:textId="158D25D9" w:rsidR="00634ECB" w:rsidRPr="00F44EFD" w:rsidDel="00D157EF" w:rsidRDefault="004E3321" w:rsidP="00F44EFD">
            <w:pPr>
              <w:rPr>
                <w:del w:id="254" w:author="Gurdeep Bhullar" w:date="2023-05-19T11:58:00Z"/>
              </w:rPr>
            </w:pPr>
            <w:del w:id="255" w:author="Gurdeep Bhullar" w:date="2023-05-19T11:58:00Z">
              <w:r w:rsidDel="00D157EF">
                <w:delText>Conformance software</w:delText>
              </w:r>
            </w:del>
          </w:p>
        </w:tc>
        <w:tc>
          <w:tcPr>
            <w:tcW w:w="403" w:type="pct"/>
            <w:tcPrChange w:id="256" w:author="Gurdeep Bhullar" w:date="2023-05-19T11:58:00Z">
              <w:tcPr>
                <w:tcW w:w="403" w:type="pct"/>
              </w:tcPr>
            </w:tcPrChange>
          </w:tcPr>
          <w:p w14:paraId="1AB07A50" w14:textId="79D5C6C2" w:rsidR="00634ECB" w:rsidRPr="00F44EFD" w:rsidDel="00D157EF" w:rsidRDefault="004819A3" w:rsidP="00F44EFD">
            <w:pPr>
              <w:rPr>
                <w:del w:id="257" w:author="Gurdeep Bhullar" w:date="2023-05-19T11:58:00Z"/>
              </w:rPr>
            </w:pPr>
            <w:del w:id="258" w:author="Gurdeep Bhullar" w:date="2023-05-19T11:58:00Z">
              <w:r w:rsidDel="00D157EF">
                <w:delText xml:space="preserve">MPEG </w:delText>
              </w:r>
              <w:r w:rsidRPr="00F44EFD" w:rsidDel="00D157EF">
                <w:delText>Gitlab</w:delText>
              </w:r>
            </w:del>
          </w:p>
        </w:tc>
        <w:tc>
          <w:tcPr>
            <w:tcW w:w="4111" w:type="pct"/>
            <w:tcPrChange w:id="259" w:author="Gurdeep Bhullar" w:date="2023-05-19T11:58:00Z">
              <w:tcPr>
                <w:tcW w:w="4110" w:type="pct"/>
              </w:tcPr>
            </w:tcPrChange>
          </w:tcPr>
          <w:p w14:paraId="0C617A4A" w14:textId="40B0377B" w:rsidR="00A00936" w:rsidDel="00D157EF" w:rsidRDefault="008120DE" w:rsidP="00F44EFD">
            <w:pPr>
              <w:rPr>
                <w:del w:id="260" w:author="Gurdeep Bhullar" w:date="2023-05-19T11:58:00Z"/>
                <w:rStyle w:val="Hyperlink"/>
                <w:rFonts w:ascii="Courier New" w:hAnsi="Courier New" w:cs="Courier New"/>
                <w:sz w:val="22"/>
                <w:szCs w:val="28"/>
              </w:rPr>
            </w:pPr>
            <w:del w:id="261" w:author="Gurdeep Bhullar" w:date="2023-05-19T11:58:00Z">
              <w:r w:rsidDel="00D157EF">
                <w:rPr>
                  <w:rFonts w:cstheme="minorBidi"/>
                </w:rPr>
                <w:fldChar w:fldCharType="begin"/>
              </w:r>
              <w:r w:rsidDel="00D157EF">
                <w:delInstrText>HYPERLINK "http://mpegx.int-evry.fr/software/MPEG/Systems/SceneDescription/software/23090-24-gltf-validator"</w:delInstrText>
              </w:r>
              <w:r w:rsidDel="00D157EF">
                <w:rPr>
                  <w:rFonts w:cstheme="minorBidi"/>
                </w:rPr>
                <w:fldChar w:fldCharType="separate"/>
              </w:r>
              <w:r w:rsidR="002843BC" w:rsidRPr="00913F66" w:rsidDel="00D157EF">
                <w:rPr>
                  <w:rStyle w:val="Hyperlink"/>
                  <w:rFonts w:ascii="Courier New" w:hAnsi="Courier New" w:cs="Courier New"/>
                  <w:szCs w:val="28"/>
                </w:rPr>
                <w:delText>http://mpegx.int-evry.fr/software/MPEG/Systems/SceneDescription/software/23090-24-gltf-validator</w:delText>
              </w:r>
              <w:r w:rsidDel="00D157EF">
                <w:rPr>
                  <w:rStyle w:val="Hyperlink"/>
                  <w:rFonts w:ascii="Courier New" w:hAnsi="Courier New" w:cs="Courier New"/>
                  <w:szCs w:val="28"/>
                </w:rPr>
                <w:fldChar w:fldCharType="end"/>
              </w:r>
            </w:del>
          </w:p>
          <w:p w14:paraId="7F50FFEA" w14:textId="434D3F07" w:rsidR="002843BC" w:rsidRPr="00F44EFD" w:rsidDel="00D157EF" w:rsidRDefault="002843BC" w:rsidP="00F44EFD">
            <w:pPr>
              <w:rPr>
                <w:del w:id="262" w:author="Gurdeep Bhullar" w:date="2023-05-19T11:58:00Z"/>
                <w:rFonts w:ascii="Courier New" w:hAnsi="Courier New" w:cs="Courier New"/>
              </w:rPr>
            </w:pPr>
          </w:p>
        </w:tc>
      </w:tr>
      <w:tr w:rsidR="00D157EF" w:rsidDel="00D157EF" w14:paraId="1A55D13E" w14:textId="64ADF094" w:rsidTr="00D157EF">
        <w:trPr>
          <w:trHeight w:val="474"/>
          <w:del w:id="263" w:author="Gurdeep Bhullar" w:date="2023-05-19T11:58:00Z"/>
          <w:trPrChange w:id="264" w:author="Gurdeep Bhullar" w:date="2023-05-19T11:58:00Z">
            <w:trPr>
              <w:trHeight w:val="478"/>
            </w:trPr>
          </w:trPrChange>
        </w:trPr>
        <w:tc>
          <w:tcPr>
            <w:tcW w:w="486" w:type="pct"/>
            <w:tcPrChange w:id="265" w:author="Gurdeep Bhullar" w:date="2023-05-19T11:58:00Z">
              <w:tcPr>
                <w:tcW w:w="486" w:type="pct"/>
              </w:tcPr>
            </w:tcPrChange>
          </w:tcPr>
          <w:p w14:paraId="1EA4F321" w14:textId="2CFF710E" w:rsidR="00634ECB" w:rsidRPr="00F44EFD" w:rsidDel="00D157EF" w:rsidRDefault="00634ECB" w:rsidP="00F44EFD">
            <w:pPr>
              <w:rPr>
                <w:del w:id="266" w:author="Gurdeep Bhullar" w:date="2023-05-19T11:58:00Z"/>
              </w:rPr>
            </w:pPr>
            <w:del w:id="267" w:author="Gurdeep Bhullar" w:date="2023-05-19T11:58:00Z">
              <w:r w:rsidRPr="00F44EFD" w:rsidDel="00D157EF">
                <w:delText>Conformance software</w:delText>
              </w:r>
            </w:del>
          </w:p>
        </w:tc>
        <w:tc>
          <w:tcPr>
            <w:tcW w:w="403" w:type="pct"/>
            <w:tcPrChange w:id="268" w:author="Gurdeep Bhullar" w:date="2023-05-19T11:58:00Z">
              <w:tcPr>
                <w:tcW w:w="403" w:type="pct"/>
              </w:tcPr>
            </w:tcPrChange>
          </w:tcPr>
          <w:p w14:paraId="39100112" w14:textId="08FC7711" w:rsidR="00634ECB" w:rsidRPr="00F44EFD" w:rsidDel="00D157EF" w:rsidRDefault="004819A3" w:rsidP="00F44EFD">
            <w:pPr>
              <w:rPr>
                <w:del w:id="269" w:author="Gurdeep Bhullar" w:date="2023-05-19T11:58:00Z"/>
              </w:rPr>
            </w:pPr>
            <w:del w:id="270" w:author="Gurdeep Bhullar" w:date="2023-05-19T11:58:00Z">
              <w:r w:rsidDel="00D157EF">
                <w:delText xml:space="preserve">MPEG </w:delText>
              </w:r>
              <w:r w:rsidRPr="00F44EFD" w:rsidDel="00D157EF">
                <w:delText>Gitlab</w:delText>
              </w:r>
            </w:del>
          </w:p>
        </w:tc>
        <w:tc>
          <w:tcPr>
            <w:tcW w:w="4111" w:type="pct"/>
            <w:tcPrChange w:id="271" w:author="Gurdeep Bhullar" w:date="2023-05-19T11:58:00Z">
              <w:tcPr>
                <w:tcW w:w="4110" w:type="pct"/>
              </w:tcPr>
            </w:tcPrChange>
          </w:tcPr>
          <w:p w14:paraId="3605DF57" w14:textId="706B6FD3" w:rsidR="00634ECB" w:rsidRPr="00F44EFD" w:rsidDel="00D157EF" w:rsidRDefault="00634ECB" w:rsidP="00F44EFD">
            <w:pPr>
              <w:rPr>
                <w:del w:id="272" w:author="Gurdeep Bhullar" w:date="2023-05-19T11:58:00Z"/>
                <w:rFonts w:ascii="Courier New" w:hAnsi="Courier New" w:cs="Courier New"/>
              </w:rPr>
            </w:pPr>
            <w:del w:id="273" w:author="Gurdeep Bhullar" w:date="2023-05-19T11:58:00Z">
              <w:r w:rsidRPr="00F44EFD" w:rsidDel="00D157EF">
                <w:rPr>
                  <w:rFonts w:ascii="Courier New" w:hAnsi="Courier New" w:cs="Courier New"/>
                </w:rPr>
                <w:delText>https://gitlab.com/mpeg-i/scene-description/conformance</w:delText>
              </w:r>
            </w:del>
          </w:p>
        </w:tc>
      </w:tr>
      <w:tr w:rsidR="00D157EF" w:rsidDel="00D157EF" w14:paraId="139F3A58" w14:textId="7CDFBB0A" w:rsidTr="00D157EF">
        <w:trPr>
          <w:trHeight w:val="462"/>
          <w:del w:id="274" w:author="Gurdeep Bhullar" w:date="2023-05-19T11:58:00Z"/>
          <w:trPrChange w:id="275" w:author="Gurdeep Bhullar" w:date="2023-05-19T11:58:00Z">
            <w:trPr>
              <w:trHeight w:val="466"/>
            </w:trPr>
          </w:trPrChange>
        </w:trPr>
        <w:tc>
          <w:tcPr>
            <w:tcW w:w="486" w:type="pct"/>
            <w:tcPrChange w:id="276" w:author="Gurdeep Bhullar" w:date="2023-05-19T11:58:00Z">
              <w:tcPr>
                <w:tcW w:w="486" w:type="pct"/>
              </w:tcPr>
            </w:tcPrChange>
          </w:tcPr>
          <w:p w14:paraId="6948F9AF" w14:textId="34B3D86D" w:rsidR="00634ECB" w:rsidRPr="00F44EFD" w:rsidDel="00D157EF" w:rsidRDefault="00634ECB" w:rsidP="00F44EFD">
            <w:pPr>
              <w:rPr>
                <w:del w:id="277" w:author="Gurdeep Bhullar" w:date="2023-05-19T11:58:00Z"/>
              </w:rPr>
            </w:pPr>
            <w:del w:id="278" w:author="Gurdeep Bhullar" w:date="2023-05-19T11:58:00Z">
              <w:r w:rsidRPr="00F44EFD" w:rsidDel="00D157EF">
                <w:delText>Scenarios</w:delText>
              </w:r>
            </w:del>
          </w:p>
        </w:tc>
        <w:tc>
          <w:tcPr>
            <w:tcW w:w="403" w:type="pct"/>
            <w:tcPrChange w:id="279" w:author="Gurdeep Bhullar" w:date="2023-05-19T11:58:00Z">
              <w:tcPr>
                <w:tcW w:w="403" w:type="pct"/>
              </w:tcPr>
            </w:tcPrChange>
          </w:tcPr>
          <w:p w14:paraId="2F9F9753" w14:textId="68DFC202" w:rsidR="00634ECB" w:rsidRPr="00F44EFD" w:rsidDel="00D157EF" w:rsidRDefault="004819A3" w:rsidP="00F44EFD">
            <w:pPr>
              <w:rPr>
                <w:del w:id="280" w:author="Gurdeep Bhullar" w:date="2023-05-19T11:58:00Z"/>
              </w:rPr>
            </w:pPr>
            <w:del w:id="281" w:author="Gurdeep Bhullar" w:date="2023-05-19T11:58:00Z">
              <w:r w:rsidDel="00D157EF">
                <w:delText xml:space="preserve">MPEG </w:delText>
              </w:r>
              <w:r w:rsidR="00634ECB" w:rsidRPr="00F44EFD" w:rsidDel="00D157EF">
                <w:delText>Gitlab</w:delText>
              </w:r>
            </w:del>
          </w:p>
        </w:tc>
        <w:tc>
          <w:tcPr>
            <w:tcW w:w="4111" w:type="pct"/>
            <w:tcPrChange w:id="282" w:author="Gurdeep Bhullar" w:date="2023-05-19T11:58:00Z">
              <w:tcPr>
                <w:tcW w:w="4110" w:type="pct"/>
              </w:tcPr>
            </w:tcPrChange>
          </w:tcPr>
          <w:p w14:paraId="187D2272" w14:textId="2CFCE4BC" w:rsidR="00634ECB" w:rsidRPr="00F44EFD" w:rsidDel="00D157EF" w:rsidRDefault="004819A3" w:rsidP="00F44EFD">
            <w:pPr>
              <w:rPr>
                <w:del w:id="283" w:author="Gurdeep Bhullar" w:date="2023-05-19T11:58:00Z"/>
                <w:rFonts w:ascii="Courier New" w:hAnsi="Courier New" w:cs="Courier New"/>
              </w:rPr>
            </w:pPr>
            <w:del w:id="284" w:author="Gurdeep Bhullar" w:date="2023-05-19T11:58:00Z">
              <w:r w:rsidRPr="004819A3" w:rsidDel="00D157EF">
                <w:rPr>
                  <w:rFonts w:ascii="Courier New" w:hAnsi="Courier New" w:cs="Courier New"/>
                </w:rPr>
                <w:delText>http://mpegx.int-evry.fr/software/MPEG/Systems/SceneDescription/test-assets</w:delText>
              </w:r>
            </w:del>
          </w:p>
        </w:tc>
      </w:tr>
      <w:tr w:rsidR="00D157EF" w:rsidDel="00D157EF" w14:paraId="7570D955" w14:textId="4DCDE209" w:rsidTr="00D157EF">
        <w:trPr>
          <w:trHeight w:val="948"/>
          <w:del w:id="285" w:author="Gurdeep Bhullar" w:date="2023-05-19T11:58:00Z"/>
          <w:trPrChange w:id="286" w:author="Gurdeep Bhullar" w:date="2023-05-19T11:58:00Z">
            <w:trPr>
              <w:trHeight w:val="956"/>
            </w:trPr>
          </w:trPrChange>
        </w:trPr>
        <w:tc>
          <w:tcPr>
            <w:tcW w:w="486" w:type="pct"/>
            <w:tcPrChange w:id="287" w:author="Gurdeep Bhullar" w:date="2023-05-19T11:58:00Z">
              <w:tcPr>
                <w:tcW w:w="486" w:type="pct"/>
              </w:tcPr>
            </w:tcPrChange>
          </w:tcPr>
          <w:p w14:paraId="5E8E0E05" w14:textId="509A00CE" w:rsidR="00634ECB" w:rsidRPr="00F44EFD" w:rsidDel="00D157EF" w:rsidRDefault="00634ECB" w:rsidP="00F44EFD">
            <w:pPr>
              <w:rPr>
                <w:del w:id="288" w:author="Gurdeep Bhullar" w:date="2023-05-19T11:58:00Z"/>
              </w:rPr>
            </w:pPr>
            <w:del w:id="289" w:author="Gurdeep Bhullar" w:date="2023-05-19T11:58:00Z">
              <w:r w:rsidRPr="00F44EFD" w:rsidDel="00D157EF">
                <w:delText>Test vectors</w:delText>
              </w:r>
            </w:del>
          </w:p>
        </w:tc>
        <w:tc>
          <w:tcPr>
            <w:tcW w:w="403" w:type="pct"/>
            <w:tcPrChange w:id="290" w:author="Gurdeep Bhullar" w:date="2023-05-19T11:58:00Z">
              <w:tcPr>
                <w:tcW w:w="403" w:type="pct"/>
              </w:tcPr>
            </w:tcPrChange>
          </w:tcPr>
          <w:p w14:paraId="0ABCBDAC" w14:textId="77181CEE" w:rsidR="00634ECB" w:rsidRPr="00F44EFD" w:rsidDel="00D157EF" w:rsidRDefault="00634ECB" w:rsidP="00F44EFD">
            <w:pPr>
              <w:rPr>
                <w:del w:id="291" w:author="Gurdeep Bhullar" w:date="2023-05-19T11:58:00Z"/>
              </w:rPr>
            </w:pPr>
            <w:del w:id="292" w:author="Gurdeep Bhullar" w:date="2023-05-19T11:58:00Z">
              <w:r w:rsidRPr="00F44EFD" w:rsidDel="00D157EF">
                <w:delText>Gitlab.com with LFS for binary files</w:delText>
              </w:r>
            </w:del>
          </w:p>
        </w:tc>
        <w:tc>
          <w:tcPr>
            <w:tcW w:w="4111" w:type="pct"/>
            <w:tcPrChange w:id="293" w:author="Gurdeep Bhullar" w:date="2023-05-19T11:58:00Z">
              <w:tcPr>
                <w:tcW w:w="4110" w:type="pct"/>
              </w:tcPr>
            </w:tcPrChange>
          </w:tcPr>
          <w:p w14:paraId="05C51986" w14:textId="1AF89737" w:rsidR="00634ECB" w:rsidRPr="00F44EFD" w:rsidDel="00D157EF" w:rsidRDefault="008120DE" w:rsidP="00F44EFD">
            <w:pPr>
              <w:rPr>
                <w:del w:id="294" w:author="Gurdeep Bhullar" w:date="2023-05-19T11:58:00Z"/>
                <w:rFonts w:ascii="Courier New" w:hAnsi="Courier New" w:cs="Courier New"/>
              </w:rPr>
            </w:pPr>
            <w:del w:id="295" w:author="Gurdeep Bhullar" w:date="2023-05-19T11:58:00Z">
              <w:r w:rsidDel="00D157EF">
                <w:rPr>
                  <w:rFonts w:cstheme="minorBidi"/>
                </w:rPr>
                <w:fldChar w:fldCharType="begin"/>
              </w:r>
              <w:r w:rsidDel="00D157EF">
                <w:delInstrText>HYPERLINK "https://gitlab.com/mpeg-i/scene-description/test-vectors"</w:delInstrText>
              </w:r>
              <w:r w:rsidDel="00D157EF">
                <w:rPr>
                  <w:rFonts w:cstheme="minorBidi"/>
                </w:rPr>
                <w:fldChar w:fldCharType="separate"/>
              </w:r>
              <w:r w:rsidR="00634ECB" w:rsidRPr="00F44EFD" w:rsidDel="00D157EF">
                <w:rPr>
                  <w:rStyle w:val="Hyperlink"/>
                  <w:rFonts w:ascii="Courier New" w:hAnsi="Courier New" w:cs="Courier New"/>
                  <w:sz w:val="22"/>
                  <w:szCs w:val="28"/>
                </w:rPr>
                <w:delText>https://gitlab.com/mpeg-i/scene-description/test-vectors</w:delText>
              </w:r>
              <w:r w:rsidDel="00D157EF">
                <w:rPr>
                  <w:rStyle w:val="Hyperlink"/>
                  <w:rFonts w:ascii="Courier New" w:hAnsi="Courier New" w:cs="Courier New"/>
                  <w:szCs w:val="28"/>
                </w:rPr>
                <w:fldChar w:fldCharType="end"/>
              </w:r>
            </w:del>
          </w:p>
        </w:tc>
      </w:tr>
      <w:tr w:rsidR="00D157EF" w:rsidDel="00D157EF" w14:paraId="7FAF766C" w14:textId="3B6BE272" w:rsidTr="00D157EF">
        <w:trPr>
          <w:trHeight w:val="474"/>
          <w:del w:id="296" w:author="Gurdeep Bhullar" w:date="2023-05-19T11:58:00Z"/>
          <w:trPrChange w:id="297" w:author="Gurdeep Bhullar" w:date="2023-05-19T11:58:00Z">
            <w:trPr>
              <w:trHeight w:val="478"/>
            </w:trPr>
          </w:trPrChange>
        </w:trPr>
        <w:tc>
          <w:tcPr>
            <w:tcW w:w="486" w:type="pct"/>
            <w:tcPrChange w:id="298" w:author="Gurdeep Bhullar" w:date="2023-05-19T11:58:00Z">
              <w:tcPr>
                <w:tcW w:w="486" w:type="pct"/>
              </w:tcPr>
            </w:tcPrChange>
          </w:tcPr>
          <w:p w14:paraId="054E7FCD" w14:textId="3FDE9640" w:rsidR="00634ECB" w:rsidRPr="00F44EFD" w:rsidDel="00D157EF" w:rsidRDefault="00634ECB" w:rsidP="00F44EFD">
            <w:pPr>
              <w:rPr>
                <w:del w:id="299" w:author="Gurdeep Bhullar" w:date="2023-05-19T11:58:00Z"/>
              </w:rPr>
            </w:pPr>
            <w:del w:id="300" w:author="Gurdeep Bhullar" w:date="2023-05-19T11:58:00Z">
              <w:r w:rsidRPr="00F44EFD" w:rsidDel="00D157EF">
                <w:delText>Test assets</w:delText>
              </w:r>
            </w:del>
          </w:p>
        </w:tc>
        <w:tc>
          <w:tcPr>
            <w:tcW w:w="403" w:type="pct"/>
            <w:tcPrChange w:id="301" w:author="Gurdeep Bhullar" w:date="2023-05-19T11:58:00Z">
              <w:tcPr>
                <w:tcW w:w="403" w:type="pct"/>
              </w:tcPr>
            </w:tcPrChange>
          </w:tcPr>
          <w:p w14:paraId="2F89A0EF" w14:textId="28B0775C" w:rsidR="00634ECB" w:rsidRPr="00F44EFD" w:rsidDel="00D157EF" w:rsidRDefault="00634ECB" w:rsidP="00F44EFD">
            <w:pPr>
              <w:rPr>
                <w:del w:id="302" w:author="Gurdeep Bhullar" w:date="2023-05-19T11:58:00Z"/>
              </w:rPr>
            </w:pPr>
            <w:del w:id="303" w:author="Gurdeep Bhullar" w:date="2023-05-19T11:58:00Z">
              <w:r w:rsidRPr="00F44EFD" w:rsidDel="00D157EF">
                <w:delText>MPEG content</w:delText>
              </w:r>
            </w:del>
          </w:p>
        </w:tc>
        <w:tc>
          <w:tcPr>
            <w:tcW w:w="4111" w:type="pct"/>
            <w:tcPrChange w:id="304" w:author="Gurdeep Bhullar" w:date="2023-05-19T11:58:00Z">
              <w:tcPr>
                <w:tcW w:w="4110" w:type="pct"/>
              </w:tcPr>
            </w:tcPrChange>
          </w:tcPr>
          <w:p w14:paraId="4DEFB2E9" w14:textId="6E61DD18" w:rsidR="00D157EF" w:rsidRPr="00D157EF" w:rsidDel="00D157EF" w:rsidRDefault="008120DE" w:rsidP="00F44EFD">
            <w:pPr>
              <w:rPr>
                <w:del w:id="305" w:author="Gurdeep Bhullar" w:date="2023-05-19T11:58:00Z"/>
                <w:rFonts w:ascii="Courier New" w:hAnsi="Courier New" w:cs="Courier New"/>
                <w:color w:val="0000FF"/>
                <w:szCs w:val="28"/>
                <w:u w:val="single"/>
                <w:rPrChange w:id="306" w:author="Gurdeep Bhullar" w:date="2023-05-19T11:57:00Z">
                  <w:rPr>
                    <w:del w:id="307" w:author="Gurdeep Bhullar" w:date="2023-05-19T11:58:00Z"/>
                    <w:rFonts w:ascii="Courier New" w:hAnsi="Courier New" w:cs="Courier New"/>
                  </w:rPr>
                </w:rPrChange>
              </w:rPr>
            </w:pPr>
            <w:del w:id="308" w:author="Gurdeep Bhullar" w:date="2023-05-19T11:57:00Z">
              <w:r w:rsidRPr="00A90BA6" w:rsidDel="00A90BA6">
                <w:rPr>
                  <w:rFonts w:ascii="Courier New" w:hAnsi="Courier New" w:cs="Courier New"/>
                  <w:rPrChange w:id="309" w:author="Gurdeep Bhullar" w:date="2023-05-19T11:57:00Z">
                    <w:rPr>
                      <w:rFonts w:cstheme="minorBidi"/>
                    </w:rPr>
                  </w:rPrChange>
                </w:rPr>
                <w:fldChar w:fldCharType="begin"/>
              </w:r>
              <w:r w:rsidRPr="00A90BA6" w:rsidDel="00A90BA6">
                <w:rPr>
                  <w:rFonts w:ascii="Courier New" w:hAnsi="Courier New" w:cs="Courier New"/>
                  <w:rPrChange w:id="310" w:author="Gurdeep Bhullar" w:date="2023-05-19T11:57:00Z">
                    <w:rPr/>
                  </w:rPrChange>
                </w:rPr>
                <w:delInstrText>HYPERLINK "http://mpegfs.int-evry.fr/mpegcontent/ws-mpegcontent/MPEG-I/Part14-SceneDescriptions"</w:delInstrText>
              </w:r>
              <w:r w:rsidRPr="00003176" w:rsidDel="00A90BA6">
                <w:rPr>
                  <w:rFonts w:ascii="Courier New" w:hAnsi="Courier New" w:cs="Courier New"/>
                </w:rPr>
              </w:r>
              <w:r w:rsidRPr="00A90BA6" w:rsidDel="00A90BA6">
                <w:rPr>
                  <w:rFonts w:ascii="Courier New" w:hAnsi="Courier New" w:cs="Courier New"/>
                  <w:rPrChange w:id="311" w:author="Gurdeep Bhullar" w:date="2023-05-19T11:57:00Z">
                    <w:rPr>
                      <w:rStyle w:val="Hyperlink"/>
                      <w:rFonts w:ascii="Courier New" w:hAnsi="Courier New" w:cs="Courier New"/>
                      <w:szCs w:val="28"/>
                    </w:rPr>
                  </w:rPrChange>
                </w:rPr>
                <w:fldChar w:fldCharType="separate"/>
              </w:r>
              <w:r w:rsidR="00634ECB" w:rsidRPr="00A90BA6" w:rsidDel="00A90BA6">
                <w:rPr>
                  <w:rStyle w:val="Hyperlink"/>
                  <w:rFonts w:ascii="Courier New" w:hAnsi="Courier New" w:cs="Courier New"/>
                  <w:sz w:val="22"/>
                  <w:szCs w:val="28"/>
                </w:rPr>
                <w:delText>http://mpegfs.int-evry.fr/mpegcontent/ws-mpegcontent/MPEG-I/Part14-SceneDescriptions</w:delText>
              </w:r>
              <w:r w:rsidRPr="00A90BA6" w:rsidDel="00A90BA6">
                <w:rPr>
                  <w:rStyle w:val="Hyperlink"/>
                  <w:rFonts w:ascii="Courier New" w:hAnsi="Courier New" w:cs="Courier New"/>
                  <w:szCs w:val="28"/>
                </w:rPr>
                <w:fldChar w:fldCharType="end"/>
              </w:r>
            </w:del>
          </w:p>
        </w:tc>
      </w:tr>
    </w:tbl>
    <w:p w14:paraId="24EA1B81" w14:textId="77777777" w:rsidR="00634ECB" w:rsidRDefault="00634ECB" w:rsidP="00634ECB">
      <w:pPr>
        <w:rPr>
          <w:rFonts w:cstheme="minorHAnsi"/>
        </w:rPr>
      </w:pPr>
    </w:p>
    <w:p w14:paraId="442DE6D9" w14:textId="195F3BE2" w:rsidR="00634ECB" w:rsidRPr="00D31AB5" w:rsidRDefault="00634ECB" w:rsidP="00634ECB">
      <w:pPr>
        <w:rPr>
          <w:rFonts w:cstheme="minorHAnsi"/>
        </w:rPr>
      </w:pPr>
      <w:r w:rsidRPr="00D31AB5">
        <w:rPr>
          <w:rFonts w:cstheme="minorHAnsi"/>
        </w:rPr>
        <w:t xml:space="preserve">For </w:t>
      </w:r>
      <w:r>
        <w:rPr>
          <w:rFonts w:cstheme="minorHAnsi"/>
        </w:rPr>
        <w:t>uploading content to the Test Assets</w:t>
      </w:r>
      <w:r w:rsidRPr="00D31AB5">
        <w:rPr>
          <w:rFonts w:cstheme="minorHAnsi"/>
        </w:rPr>
        <w:t xml:space="preserve">, </w:t>
      </w:r>
      <w:ins w:id="312" w:author="Gurdeep Bhullar" w:date="2023-05-19T12:01:00Z">
        <w:r w:rsidR="00CE2255">
          <w:rPr>
            <w:rFonts w:cstheme="minorHAnsi"/>
          </w:rPr>
          <w:t xml:space="preserve">the </w:t>
        </w:r>
      </w:ins>
      <w:ins w:id="313" w:author="Gurdeep Bhullar" w:date="2023-05-19T12:02:00Z">
        <w:r w:rsidR="00CE2255">
          <w:rPr>
            <w:rFonts w:cstheme="minorHAnsi"/>
          </w:rPr>
          <w:t>preferred</w:t>
        </w:r>
      </w:ins>
      <w:ins w:id="314" w:author="Gurdeep Bhullar" w:date="2023-05-19T12:01:00Z">
        <w:r w:rsidR="00CE2255">
          <w:rPr>
            <w:rFonts w:cstheme="minorHAnsi"/>
          </w:rPr>
          <w:t xml:space="preserve"> option is to create a new branch at </w:t>
        </w:r>
      </w:ins>
      <w:ins w:id="315" w:author="Gurdeep Bhullar" w:date="2023-05-19T12:05:00Z">
        <w:r w:rsidR="00F649B3">
          <w:rPr>
            <w:rFonts w:cstheme="minorHAnsi"/>
          </w:rPr>
          <w:fldChar w:fldCharType="begin"/>
        </w:r>
        <w:r w:rsidR="00F649B3">
          <w:rPr>
            <w:rFonts w:cstheme="minorHAnsi"/>
          </w:rPr>
          <w:instrText xml:space="preserve"> HYPERLINK "</w:instrText>
        </w:r>
      </w:ins>
      <w:ins w:id="316" w:author="Gurdeep Bhullar" w:date="2023-05-19T12:04:00Z">
        <w:r w:rsidR="00F649B3" w:rsidRPr="00B03461">
          <w:rPr>
            <w:rFonts w:cstheme="minorHAnsi"/>
          </w:rPr>
          <w:instrText>https://mpeg.expert/software/MPEG/Systems/SceneDescription/software/assets</w:instrText>
        </w:r>
      </w:ins>
      <w:ins w:id="317" w:author="Gurdeep Bhullar" w:date="2023-05-19T12:05:00Z">
        <w:r w:rsidR="00F649B3">
          <w:rPr>
            <w:rFonts w:cstheme="minorHAnsi"/>
          </w:rPr>
          <w:instrText xml:space="preserve">" </w:instrText>
        </w:r>
        <w:r w:rsidR="00F649B3">
          <w:rPr>
            <w:rFonts w:cstheme="minorHAnsi"/>
          </w:rPr>
        </w:r>
        <w:r w:rsidR="00F649B3">
          <w:rPr>
            <w:rFonts w:cstheme="minorHAnsi"/>
          </w:rPr>
          <w:fldChar w:fldCharType="separate"/>
        </w:r>
      </w:ins>
      <w:ins w:id="318" w:author="Gurdeep Bhullar" w:date="2023-05-19T12:04:00Z">
        <w:r w:rsidR="00F649B3" w:rsidRPr="00A76D3D">
          <w:rPr>
            <w:rStyle w:val="Hyperlink"/>
            <w:rFonts w:cstheme="minorHAnsi"/>
          </w:rPr>
          <w:t>https://mpeg.expert/software/MPEG/Systems/SceneDescription/software/assets</w:t>
        </w:r>
      </w:ins>
      <w:ins w:id="319" w:author="Gurdeep Bhullar" w:date="2023-05-19T12:05:00Z">
        <w:r w:rsidR="00F649B3">
          <w:rPr>
            <w:rFonts w:cstheme="minorHAnsi"/>
          </w:rPr>
          <w:fldChar w:fldCharType="end"/>
        </w:r>
        <w:r w:rsidR="00F649B3">
          <w:rPr>
            <w:rFonts w:cstheme="minorHAnsi"/>
          </w:rPr>
          <w:t xml:space="preserve"> </w:t>
        </w:r>
      </w:ins>
      <w:ins w:id="320" w:author="Gurdeep Bhullar" w:date="2023-05-19T12:04:00Z">
        <w:r w:rsidR="00B03461">
          <w:rPr>
            <w:rFonts w:cstheme="minorHAnsi"/>
          </w:rPr>
          <w:t>with README.</w:t>
        </w:r>
      </w:ins>
      <w:ins w:id="321" w:author="Gurdeep Bhullar" w:date="2023-05-19T12:05:00Z">
        <w:r w:rsidR="00B03461">
          <w:rPr>
            <w:rFonts w:cstheme="minorHAnsi"/>
          </w:rPr>
          <w:t xml:space="preserve">md </w:t>
        </w:r>
      </w:ins>
      <w:ins w:id="322" w:author="Gurdeep Bhullar" w:date="2023-05-19T12:01:00Z">
        <w:r w:rsidR="00CE2255">
          <w:rPr>
            <w:rFonts w:cstheme="minorHAnsi"/>
          </w:rPr>
          <w:t xml:space="preserve">file describing the test asset and extensions in use. </w:t>
        </w:r>
      </w:ins>
      <w:ins w:id="323" w:author="Gurdeep Bhullar" w:date="2023-05-19T12:02:00Z">
        <w:r w:rsidR="00CE2255">
          <w:rPr>
            <w:rFonts w:cstheme="minorHAnsi"/>
          </w:rPr>
          <w:t xml:space="preserve">The content will be pushed to the newly created branch with LFS enabled for </w:t>
        </w:r>
      </w:ins>
      <w:ins w:id="324" w:author="Gurdeep Bhullar" w:date="2023-05-19T12:03:00Z">
        <w:r w:rsidR="00EA4936">
          <w:rPr>
            <w:rFonts w:cstheme="minorHAnsi"/>
          </w:rPr>
          <w:t xml:space="preserve">large binary files. </w:t>
        </w:r>
      </w:ins>
      <w:ins w:id="325" w:author="Gurdeep Bhullar" w:date="2023-05-19T12:02:00Z">
        <w:r w:rsidR="00CE2255">
          <w:rPr>
            <w:rFonts w:cstheme="minorHAnsi"/>
          </w:rPr>
          <w:t xml:space="preserve"> </w:t>
        </w:r>
      </w:ins>
      <w:del w:id="326" w:author="Gurdeep Bhullar" w:date="2023-05-19T12:02:00Z">
        <w:r w:rsidDel="00CE2255">
          <w:rPr>
            <w:rFonts w:cstheme="minorHAnsi"/>
          </w:rPr>
          <w:delText>please</w:delText>
        </w:r>
      </w:del>
      <w:ins w:id="327" w:author="Gurdeep Bhullar" w:date="2023-05-19T12:03:00Z">
        <w:r w:rsidR="00EA4936">
          <w:rPr>
            <w:rFonts w:cstheme="minorHAnsi"/>
          </w:rPr>
          <w:t>P</w:t>
        </w:r>
      </w:ins>
      <w:del w:id="328" w:author="Gurdeep Bhullar" w:date="2023-05-19T12:02:00Z">
        <w:r w:rsidDel="00CE2255">
          <w:rPr>
            <w:rFonts w:cstheme="minorHAnsi"/>
          </w:rPr>
          <w:delText xml:space="preserve"> </w:delText>
        </w:r>
      </w:del>
      <w:ins w:id="329" w:author="Gurdeep Bhullar" w:date="2023-05-19T12:02:00Z">
        <w:r w:rsidR="00CE2255">
          <w:rPr>
            <w:rFonts w:cstheme="minorHAnsi"/>
          </w:rPr>
          <w:t xml:space="preserve">roponents can also </w:t>
        </w:r>
      </w:ins>
      <w:r>
        <w:rPr>
          <w:rFonts w:cstheme="minorHAnsi"/>
        </w:rPr>
        <w:lastRenderedPageBreak/>
        <w:t>bring a</w:t>
      </w:r>
      <w:ins w:id="330" w:author="Gurdeep Bhullar" w:date="2023-05-19T12:03:00Z">
        <w:r w:rsidR="00EA4936">
          <w:rPr>
            <w:rFonts w:cstheme="minorHAnsi"/>
          </w:rPr>
          <w:t xml:space="preserve"> supporting</w:t>
        </w:r>
      </w:ins>
      <w:del w:id="331" w:author="Gurdeep Bhullar" w:date="2023-05-19T12:03:00Z">
        <w:r w:rsidDel="00EA4936">
          <w:rPr>
            <w:rFonts w:cstheme="minorHAnsi"/>
          </w:rPr>
          <w:delText>n</w:delText>
        </w:r>
      </w:del>
      <w:r>
        <w:rPr>
          <w:rFonts w:cstheme="minorHAnsi"/>
        </w:rPr>
        <w:t xml:space="preserve"> input contribution</w:t>
      </w:r>
      <w:ins w:id="332" w:author="Gurdeep Bhullar" w:date="2023-05-19T12:04:00Z">
        <w:r w:rsidR="00B03461">
          <w:rPr>
            <w:rFonts w:cstheme="minorHAnsi"/>
          </w:rPr>
          <w:t xml:space="preserve"> describing the test asset</w:t>
        </w:r>
      </w:ins>
      <w:r>
        <w:rPr>
          <w:rFonts w:cstheme="minorHAnsi"/>
        </w:rPr>
        <w:t xml:space="preserve"> to the MPEG </w:t>
      </w:r>
      <w:del w:id="333" w:author="Gurdeep Bhullar" w:date="2023-05-19T12:04:00Z">
        <w:r w:rsidDel="00B03461">
          <w:rPr>
            <w:rFonts w:cstheme="minorHAnsi"/>
          </w:rPr>
          <w:delText>meeting</w:delText>
        </w:r>
      </w:del>
      <w:ins w:id="334" w:author="Gurdeep Bhullar" w:date="2023-05-19T12:04:00Z">
        <w:r w:rsidR="00B03461">
          <w:rPr>
            <w:rFonts w:cstheme="minorHAnsi"/>
          </w:rPr>
          <w:t xml:space="preserve">meeting; </w:t>
        </w:r>
      </w:ins>
      <w:ins w:id="335" w:author="Gurdeep Bhullar" w:date="2023-05-19T12:05:00Z">
        <w:r w:rsidR="00F649B3">
          <w:rPr>
            <w:rFonts w:cstheme="minorHAnsi"/>
          </w:rPr>
          <w:t>however,</w:t>
        </w:r>
      </w:ins>
      <w:ins w:id="336" w:author="Gurdeep Bhullar" w:date="2023-05-19T12:04:00Z">
        <w:r w:rsidR="00B03461">
          <w:rPr>
            <w:rFonts w:cstheme="minorHAnsi"/>
          </w:rPr>
          <w:t xml:space="preserve"> it is not advised</w:t>
        </w:r>
      </w:ins>
      <w:ins w:id="337" w:author="Gurdeep Bhullar" w:date="2023-05-19T12:03:00Z">
        <w:r w:rsidR="00B03461">
          <w:rPr>
            <w:rFonts w:cstheme="minorHAnsi"/>
          </w:rPr>
          <w:t xml:space="preserve">. </w:t>
        </w:r>
      </w:ins>
      <w:del w:id="338" w:author="Gurdeep Bhullar" w:date="2023-05-19T12:00:00Z">
        <w:r w:rsidDel="007F467E">
          <w:rPr>
            <w:rFonts w:cstheme="minorHAnsi"/>
          </w:rPr>
          <w:delText>.</w:delText>
        </w:r>
      </w:del>
    </w:p>
    <w:p w14:paraId="0F0DC0D2" w14:textId="4A8BE7FA" w:rsidR="00FF2653" w:rsidRDefault="00FF2653" w:rsidP="0018563E">
      <w:pPr>
        <w:rPr>
          <w:rFonts w:ascii="Times New Roman" w:hAnsi="Times New Roman" w:cs="Times New Roman"/>
          <w:lang w:val="nl-NL"/>
        </w:rPr>
      </w:pPr>
      <w:bookmarkStart w:id="339" w:name="_Toc53758903"/>
      <w:bookmarkStart w:id="340" w:name="_Toc53759174"/>
      <w:bookmarkStart w:id="341" w:name="_Toc53759225"/>
      <w:bookmarkEnd w:id="339"/>
      <w:bookmarkEnd w:id="340"/>
      <w:bookmarkEnd w:id="341"/>
    </w:p>
    <w:p w14:paraId="31E8A0BC" w14:textId="3AB4EE1C" w:rsidR="00212D63" w:rsidRPr="00770437" w:rsidRDefault="00770437" w:rsidP="00770437">
      <w:pPr>
        <w:pStyle w:val="Heading2"/>
        <w:rPr>
          <w:rFonts w:ascii="Times New Roman" w:hAnsi="Times New Roman" w:cs="Times New Roman"/>
          <w:lang w:val="nl-NL"/>
        </w:rPr>
      </w:pPr>
      <w:bookmarkStart w:id="342" w:name="_Toc126923207"/>
      <w:r>
        <w:rPr>
          <w:rFonts w:ascii="Times New Roman" w:hAnsi="Times New Roman" w:cs="Times New Roman"/>
          <w:lang w:val="nl-NL"/>
        </w:rPr>
        <w:t>5.4.</w:t>
      </w:r>
      <w:bookmarkStart w:id="343" w:name="_Ref120797685"/>
      <w:r w:rsidR="00C13D74">
        <w:t>Coordinators</w:t>
      </w:r>
      <w:bookmarkEnd w:id="342"/>
      <w:bookmarkEnd w:id="343"/>
    </w:p>
    <w:p w14:paraId="1569DF35" w14:textId="19A4B79E" w:rsidR="00AF4186" w:rsidRDefault="00AF4186" w:rsidP="00AF4186"/>
    <w:p w14:paraId="25C5FE85" w14:textId="77777777" w:rsidR="00AF4186" w:rsidRPr="00AF4186" w:rsidRDefault="00AF4186" w:rsidP="00AF4186">
      <w:pPr>
        <w:rPr>
          <w:rFonts w:cstheme="minorHAnsi"/>
        </w:rPr>
      </w:pPr>
      <w:r w:rsidRPr="00AF4186">
        <w:rPr>
          <w:rFonts w:cstheme="minorHAnsi"/>
        </w:rPr>
        <w:t xml:space="preserve">If you have created MPEG Git account but you cannot access the site, then please </w:t>
      </w:r>
      <w:r>
        <w:rPr>
          <w:rFonts w:cstheme="minorHAnsi"/>
        </w:rPr>
        <w:t>share</w:t>
      </w:r>
      <w:r w:rsidRPr="00AF4186">
        <w:rPr>
          <w:rFonts w:cstheme="minorHAnsi"/>
        </w:rPr>
        <w:t xml:space="preserve"> </w:t>
      </w:r>
      <w:r>
        <w:rPr>
          <w:rFonts w:cstheme="minorHAnsi"/>
        </w:rPr>
        <w:t xml:space="preserve">the </w:t>
      </w:r>
      <w:r w:rsidRPr="00AF4186">
        <w:rPr>
          <w:rFonts w:cstheme="minorHAnsi"/>
        </w:rPr>
        <w:t>following information.</w:t>
      </w:r>
    </w:p>
    <w:p w14:paraId="37C2053D" w14:textId="77777777" w:rsidR="00AF4186" w:rsidRPr="00AF4186" w:rsidRDefault="00AF4186" w:rsidP="00AF4186">
      <w:pPr>
        <w:rPr>
          <w:rFonts w:cstheme="minorHAnsi"/>
        </w:rPr>
      </w:pPr>
    </w:p>
    <w:p w14:paraId="76C1F94A" w14:textId="65BD8CD9" w:rsidR="00AF4186" w:rsidRPr="00AF4186" w:rsidRDefault="00AF4186" w:rsidP="004727AA">
      <w:pPr>
        <w:rPr>
          <w:rFonts w:cstheme="minorHAnsi"/>
        </w:rPr>
      </w:pPr>
      <w:r w:rsidRPr="00AF4186">
        <w:rPr>
          <w:rFonts w:cstheme="minorHAnsi"/>
        </w:rPr>
        <w:t>•</w:t>
      </w:r>
      <w:r w:rsidRPr="00AF4186">
        <w:rPr>
          <w:rFonts w:cstheme="minorHAnsi"/>
        </w:rPr>
        <w:tab/>
        <w:t>Your name</w:t>
      </w:r>
    </w:p>
    <w:p w14:paraId="3DAFD885" w14:textId="28D45F4F" w:rsidR="00AF4186" w:rsidRDefault="00AF4186" w:rsidP="004727AA">
      <w:pPr>
        <w:rPr>
          <w:rFonts w:cstheme="minorHAnsi"/>
        </w:rPr>
      </w:pPr>
      <w:r w:rsidRPr="00AF4186">
        <w:rPr>
          <w:rFonts w:cstheme="minorHAnsi"/>
        </w:rPr>
        <w:t>•</w:t>
      </w:r>
      <w:r w:rsidRPr="00AF4186">
        <w:rPr>
          <w:rFonts w:cstheme="minorHAnsi"/>
        </w:rPr>
        <w:tab/>
        <w:t xml:space="preserve">Your </w:t>
      </w:r>
      <w:r w:rsidR="004727AA">
        <w:rPr>
          <w:rFonts w:cstheme="minorHAnsi"/>
        </w:rPr>
        <w:t>MPEG Git username</w:t>
      </w:r>
    </w:p>
    <w:p w14:paraId="1E12360B" w14:textId="2F36B68D" w:rsidR="00AF4186" w:rsidRPr="00D31AB5" w:rsidRDefault="00AF4186" w:rsidP="00AF4186">
      <w:pPr>
        <w:rPr>
          <w:rFonts w:cstheme="minorHAnsi"/>
        </w:rPr>
      </w:pPr>
    </w:p>
    <w:p w14:paraId="5F24E730" w14:textId="78E2F601" w:rsidR="00AF4186" w:rsidRPr="00AF4186" w:rsidRDefault="00AF4186" w:rsidP="00AF4186">
      <w:r w:rsidRPr="00D31AB5">
        <w:rPr>
          <w:rFonts w:cstheme="minorHAnsi"/>
        </w:rPr>
        <w:t xml:space="preserve">Please then send an email containing this information to the </w:t>
      </w:r>
      <w:r w:rsidR="00A01C63">
        <w:rPr>
          <w:rFonts w:cstheme="minorHAnsi"/>
        </w:rPr>
        <w:t>GitLab</w:t>
      </w:r>
      <w:r w:rsidRPr="00D31AB5">
        <w:rPr>
          <w:rFonts w:cstheme="minorHAnsi"/>
        </w:rPr>
        <w:t xml:space="preserve"> managers as listed in </w:t>
      </w:r>
      <w:r w:rsidR="00A01C63">
        <w:rPr>
          <w:rFonts w:cstheme="minorHAnsi"/>
        </w:rPr>
        <w:fldChar w:fldCharType="begin"/>
      </w:r>
      <w:r w:rsidR="00A01C63">
        <w:rPr>
          <w:rFonts w:cstheme="minorHAnsi"/>
        </w:rPr>
        <w:instrText xml:space="preserve"> REF _Ref120800194 \h </w:instrText>
      </w:r>
      <w:r w:rsidR="00A01C63">
        <w:rPr>
          <w:rFonts w:cstheme="minorHAnsi"/>
        </w:rPr>
      </w:r>
      <w:r w:rsidR="00A01C63">
        <w:rPr>
          <w:rFonts w:cstheme="minorHAnsi"/>
        </w:rPr>
        <w:fldChar w:fldCharType="separate"/>
      </w:r>
      <w:r w:rsidR="00A01C63">
        <w:t xml:space="preserve">Table </w:t>
      </w:r>
      <w:r w:rsidR="00A01C63">
        <w:rPr>
          <w:noProof/>
        </w:rPr>
        <w:t>1</w:t>
      </w:r>
      <w:r w:rsidR="00A01C63">
        <w:rPr>
          <w:rFonts w:cstheme="minorHAnsi"/>
        </w:rPr>
        <w:fldChar w:fldCharType="end"/>
      </w:r>
      <w:r w:rsidR="00F536A8">
        <w:rPr>
          <w:rFonts w:cstheme="minorHAnsi"/>
        </w:rPr>
        <w:t>.</w:t>
      </w:r>
    </w:p>
    <w:p w14:paraId="446B2157" w14:textId="77777777" w:rsidR="00212D63" w:rsidRPr="00540713" w:rsidRDefault="00212D63" w:rsidP="00212D63"/>
    <w:p w14:paraId="221E13AD" w14:textId="11209A82" w:rsidR="00AF4186" w:rsidRDefault="00AF4186" w:rsidP="00AF4186">
      <w:pPr>
        <w:pStyle w:val="Caption"/>
        <w:keepNext/>
        <w:jc w:val="center"/>
      </w:pPr>
      <w:bookmarkStart w:id="344" w:name="_Ref120800194"/>
      <w:r>
        <w:t xml:space="preserve">Table </w:t>
      </w:r>
      <w:fldSimple w:instr=" SEQ Table \* ARABIC ">
        <w:r>
          <w:rPr>
            <w:noProof/>
          </w:rPr>
          <w:t>1</w:t>
        </w:r>
      </w:fldSimple>
      <w:bookmarkEnd w:id="344"/>
      <w:r>
        <w:t xml:space="preserve"> Gitlab managers</w:t>
      </w:r>
    </w:p>
    <w:tbl>
      <w:tblPr>
        <w:tblStyle w:val="TableGrid"/>
        <w:tblW w:w="4953" w:type="pct"/>
        <w:tblLook w:val="04A0" w:firstRow="1" w:lastRow="0" w:firstColumn="1" w:lastColumn="0" w:noHBand="0" w:noVBand="1"/>
      </w:tblPr>
      <w:tblGrid>
        <w:gridCol w:w="3823"/>
        <w:gridCol w:w="5102"/>
      </w:tblGrid>
      <w:tr w:rsidR="00C13D74" w14:paraId="0DD0AEA9" w14:textId="77777777" w:rsidTr="00F44EFD">
        <w:tc>
          <w:tcPr>
            <w:tcW w:w="2142" w:type="pct"/>
          </w:tcPr>
          <w:p w14:paraId="5CEAE6A9" w14:textId="672B3177" w:rsidR="00C13D74" w:rsidRPr="00F44EFD" w:rsidRDefault="00C13D74" w:rsidP="00F44EFD">
            <w:pPr>
              <w:jc w:val="center"/>
              <w:rPr>
                <w:b/>
                <w:bCs/>
              </w:rPr>
            </w:pPr>
            <w:r w:rsidRPr="00F44EFD">
              <w:rPr>
                <w:b/>
                <w:bCs/>
              </w:rPr>
              <w:t>Name</w:t>
            </w:r>
          </w:p>
        </w:tc>
        <w:tc>
          <w:tcPr>
            <w:tcW w:w="2858" w:type="pct"/>
          </w:tcPr>
          <w:p w14:paraId="3A9FDC5A" w14:textId="6251693F" w:rsidR="00C13D74" w:rsidRPr="00F44EFD" w:rsidRDefault="00C13D74" w:rsidP="00F44EFD">
            <w:pPr>
              <w:jc w:val="center"/>
              <w:rPr>
                <w:b/>
                <w:bCs/>
              </w:rPr>
            </w:pPr>
            <w:r w:rsidRPr="00F44EFD">
              <w:rPr>
                <w:b/>
                <w:bCs/>
              </w:rPr>
              <w:t>Email address</w:t>
            </w:r>
          </w:p>
        </w:tc>
      </w:tr>
      <w:tr w:rsidR="00C13D74" w14:paraId="458CD560" w14:textId="77777777" w:rsidTr="00F44EFD">
        <w:tc>
          <w:tcPr>
            <w:tcW w:w="2142" w:type="pct"/>
          </w:tcPr>
          <w:p w14:paraId="19C93D66" w14:textId="76388E96" w:rsidR="00C13D74" w:rsidRPr="00F44EFD" w:rsidRDefault="00C13D74" w:rsidP="00F44EFD">
            <w:pPr>
              <w:rPr>
                <w:sz w:val="22"/>
                <w:szCs w:val="22"/>
              </w:rPr>
            </w:pPr>
            <w:r w:rsidRPr="00F44EFD">
              <w:t>Emmanuel Thomas</w:t>
            </w:r>
          </w:p>
        </w:tc>
        <w:tc>
          <w:tcPr>
            <w:tcW w:w="2858" w:type="pct"/>
          </w:tcPr>
          <w:p w14:paraId="584527C7" w14:textId="5D7F5DF5" w:rsidR="00C13D74" w:rsidRPr="00F44EFD" w:rsidRDefault="00691D93" w:rsidP="00F44EFD">
            <w:pPr>
              <w:rPr>
                <w:sz w:val="22"/>
                <w:szCs w:val="22"/>
              </w:rPr>
            </w:pPr>
            <w:r w:rsidRPr="00F44EFD">
              <w:rPr>
                <w:sz w:val="22"/>
                <w:szCs w:val="22"/>
              </w:rPr>
              <w:t>thomase@xiaomi.com</w:t>
            </w:r>
          </w:p>
        </w:tc>
      </w:tr>
      <w:tr w:rsidR="00C13D74" w14:paraId="48750770" w14:textId="77777777" w:rsidTr="00F44EFD">
        <w:tc>
          <w:tcPr>
            <w:tcW w:w="2142" w:type="pct"/>
          </w:tcPr>
          <w:p w14:paraId="46E29D6A" w14:textId="163CAD0B" w:rsidR="00C13D74" w:rsidRPr="00F44EFD" w:rsidRDefault="00C13D74" w:rsidP="00F44EFD">
            <w:pPr>
              <w:rPr>
                <w:sz w:val="22"/>
                <w:szCs w:val="22"/>
              </w:rPr>
            </w:pPr>
            <w:r w:rsidRPr="00F44EFD">
              <w:t>Imed Bouazizi</w:t>
            </w:r>
          </w:p>
        </w:tc>
        <w:tc>
          <w:tcPr>
            <w:tcW w:w="2858" w:type="pct"/>
          </w:tcPr>
          <w:p w14:paraId="7EBDC7AB" w14:textId="66266207" w:rsidR="00C13D74" w:rsidRPr="00F44EFD" w:rsidRDefault="00000000" w:rsidP="00F44EFD">
            <w:pPr>
              <w:rPr>
                <w:sz w:val="22"/>
                <w:szCs w:val="22"/>
              </w:rPr>
            </w:pPr>
            <w:hyperlink r:id="rId20" w:history="1">
              <w:r w:rsidR="00C13D74" w:rsidRPr="00F44EFD">
                <w:rPr>
                  <w:rStyle w:val="Hyperlink"/>
                  <w:rFonts w:cstheme="minorHAnsi"/>
                </w:rPr>
                <w:t>bouazizi@qti.qualcomm.com</w:t>
              </w:r>
            </w:hyperlink>
          </w:p>
        </w:tc>
      </w:tr>
    </w:tbl>
    <w:p w14:paraId="5377F1E3" w14:textId="77777777" w:rsidR="00212D63" w:rsidRPr="00212D63" w:rsidRDefault="00212D63" w:rsidP="0018563E">
      <w:pPr>
        <w:rPr>
          <w:rFonts w:ascii="Times New Roman" w:hAnsi="Times New Roman" w:cs="Times New Roman"/>
        </w:rPr>
      </w:pPr>
    </w:p>
    <w:sectPr w:rsidR="00212D63" w:rsidRPr="00212D63" w:rsidSect="00385C5D">
      <w:footerReference w:type="default" r:id="rId21"/>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FD7CA" w14:textId="77777777" w:rsidR="000A0713" w:rsidRDefault="000A0713" w:rsidP="009E784A">
      <w:r>
        <w:separator/>
      </w:r>
    </w:p>
  </w:endnote>
  <w:endnote w:type="continuationSeparator" w:id="0">
    <w:p w14:paraId="69284701" w14:textId="77777777" w:rsidR="000A0713" w:rsidRDefault="000A0713" w:rsidP="009E784A">
      <w:r>
        <w:continuationSeparator/>
      </w:r>
    </w:p>
  </w:endnote>
  <w:endnote w:type="continuationNotice" w:id="1">
    <w:p w14:paraId="27D1C246" w14:textId="77777777" w:rsidR="000A0713" w:rsidRDefault="000A07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1C6C14" w:rsidRDefault="001C6C1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1C6C14" w:rsidRDefault="001C6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2644E" w14:textId="77777777" w:rsidR="000A0713" w:rsidRDefault="000A0713" w:rsidP="009E784A">
      <w:r>
        <w:separator/>
      </w:r>
    </w:p>
  </w:footnote>
  <w:footnote w:type="continuationSeparator" w:id="0">
    <w:p w14:paraId="760515C6" w14:textId="77777777" w:rsidR="000A0713" w:rsidRDefault="000A0713" w:rsidP="009E784A">
      <w:r>
        <w:continuationSeparator/>
      </w:r>
    </w:p>
  </w:footnote>
  <w:footnote w:type="continuationNotice" w:id="1">
    <w:p w14:paraId="644B4683" w14:textId="77777777" w:rsidR="000A0713" w:rsidRDefault="000A071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A8F4BC"/>
    <w:lvl w:ilvl="0">
      <w:start w:val="1"/>
      <w:numFmt w:val="bullet"/>
      <w:pStyle w:val="ListBullet"/>
      <w:lvlText w:val=""/>
      <w:lvlJc w:val="left"/>
      <w:pPr>
        <w:tabs>
          <w:tab w:val="num" w:pos="284"/>
        </w:tabs>
        <w:ind w:left="284" w:hanging="284"/>
      </w:pPr>
      <w:rPr>
        <w:rFonts w:ascii="Symbol" w:hAnsi="Symbol" w:hint="default"/>
      </w:rPr>
    </w:lvl>
  </w:abstractNum>
  <w:abstractNum w:abstractNumId="1" w15:restartNumberingAfterBreak="0">
    <w:nsid w:val="01FB1F64"/>
    <w:multiLevelType w:val="hybridMultilevel"/>
    <w:tmpl w:val="FF5870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29365F8"/>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1B56BA"/>
    <w:multiLevelType w:val="hybridMultilevel"/>
    <w:tmpl w:val="0B203E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6E4446"/>
    <w:multiLevelType w:val="hybridMultilevel"/>
    <w:tmpl w:val="CACEE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E0017E"/>
    <w:multiLevelType w:val="hybridMultilevel"/>
    <w:tmpl w:val="F2347566"/>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9D3486"/>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7" w15:restartNumberingAfterBreak="0">
    <w:nsid w:val="11E07514"/>
    <w:multiLevelType w:val="hybridMultilevel"/>
    <w:tmpl w:val="7EAAB2F8"/>
    <w:lvl w:ilvl="0" w:tplc="48741E5E">
      <w:start w:val="1"/>
      <w:numFmt w:val="bullet"/>
      <w:lvlText w:val="•"/>
      <w:lvlJc w:val="left"/>
      <w:pPr>
        <w:tabs>
          <w:tab w:val="num" w:pos="360"/>
        </w:tabs>
        <w:ind w:left="360" w:hanging="360"/>
      </w:pPr>
      <w:rPr>
        <w:rFonts w:ascii="Arial" w:hAnsi="Arial" w:hint="default"/>
      </w:rPr>
    </w:lvl>
    <w:lvl w:ilvl="1" w:tplc="51FEE1F4" w:tentative="1">
      <w:start w:val="1"/>
      <w:numFmt w:val="bullet"/>
      <w:lvlText w:val="•"/>
      <w:lvlJc w:val="left"/>
      <w:pPr>
        <w:tabs>
          <w:tab w:val="num" w:pos="1080"/>
        </w:tabs>
        <w:ind w:left="1080" w:hanging="360"/>
      </w:pPr>
      <w:rPr>
        <w:rFonts w:ascii="Arial" w:hAnsi="Arial" w:hint="default"/>
      </w:rPr>
    </w:lvl>
    <w:lvl w:ilvl="2" w:tplc="CE3A4780" w:tentative="1">
      <w:start w:val="1"/>
      <w:numFmt w:val="bullet"/>
      <w:lvlText w:val="•"/>
      <w:lvlJc w:val="left"/>
      <w:pPr>
        <w:tabs>
          <w:tab w:val="num" w:pos="1800"/>
        </w:tabs>
        <w:ind w:left="1800" w:hanging="360"/>
      </w:pPr>
      <w:rPr>
        <w:rFonts w:ascii="Arial" w:hAnsi="Arial" w:hint="default"/>
      </w:rPr>
    </w:lvl>
    <w:lvl w:ilvl="3" w:tplc="681EBF9E" w:tentative="1">
      <w:start w:val="1"/>
      <w:numFmt w:val="bullet"/>
      <w:lvlText w:val="•"/>
      <w:lvlJc w:val="left"/>
      <w:pPr>
        <w:tabs>
          <w:tab w:val="num" w:pos="2520"/>
        </w:tabs>
        <w:ind w:left="2520" w:hanging="360"/>
      </w:pPr>
      <w:rPr>
        <w:rFonts w:ascii="Arial" w:hAnsi="Arial" w:hint="default"/>
      </w:rPr>
    </w:lvl>
    <w:lvl w:ilvl="4" w:tplc="8AB4B2A6" w:tentative="1">
      <w:start w:val="1"/>
      <w:numFmt w:val="bullet"/>
      <w:lvlText w:val="•"/>
      <w:lvlJc w:val="left"/>
      <w:pPr>
        <w:tabs>
          <w:tab w:val="num" w:pos="3240"/>
        </w:tabs>
        <w:ind w:left="3240" w:hanging="360"/>
      </w:pPr>
      <w:rPr>
        <w:rFonts w:ascii="Arial" w:hAnsi="Arial" w:hint="default"/>
      </w:rPr>
    </w:lvl>
    <w:lvl w:ilvl="5" w:tplc="02A0F560" w:tentative="1">
      <w:start w:val="1"/>
      <w:numFmt w:val="bullet"/>
      <w:lvlText w:val="•"/>
      <w:lvlJc w:val="left"/>
      <w:pPr>
        <w:tabs>
          <w:tab w:val="num" w:pos="3960"/>
        </w:tabs>
        <w:ind w:left="3960" w:hanging="360"/>
      </w:pPr>
      <w:rPr>
        <w:rFonts w:ascii="Arial" w:hAnsi="Arial" w:hint="default"/>
      </w:rPr>
    </w:lvl>
    <w:lvl w:ilvl="6" w:tplc="2FA069AA" w:tentative="1">
      <w:start w:val="1"/>
      <w:numFmt w:val="bullet"/>
      <w:lvlText w:val="•"/>
      <w:lvlJc w:val="left"/>
      <w:pPr>
        <w:tabs>
          <w:tab w:val="num" w:pos="4680"/>
        </w:tabs>
        <w:ind w:left="4680" w:hanging="360"/>
      </w:pPr>
      <w:rPr>
        <w:rFonts w:ascii="Arial" w:hAnsi="Arial" w:hint="default"/>
      </w:rPr>
    </w:lvl>
    <w:lvl w:ilvl="7" w:tplc="33103D84" w:tentative="1">
      <w:start w:val="1"/>
      <w:numFmt w:val="bullet"/>
      <w:lvlText w:val="•"/>
      <w:lvlJc w:val="left"/>
      <w:pPr>
        <w:tabs>
          <w:tab w:val="num" w:pos="5400"/>
        </w:tabs>
        <w:ind w:left="5400" w:hanging="360"/>
      </w:pPr>
      <w:rPr>
        <w:rFonts w:ascii="Arial" w:hAnsi="Arial" w:hint="default"/>
      </w:rPr>
    </w:lvl>
    <w:lvl w:ilvl="8" w:tplc="40FA147A"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14790932"/>
    <w:multiLevelType w:val="hybridMultilevel"/>
    <w:tmpl w:val="C8F0238E"/>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1588442D"/>
    <w:multiLevelType w:val="hybridMultilevel"/>
    <w:tmpl w:val="8D30D81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5D419CC"/>
    <w:multiLevelType w:val="hybridMultilevel"/>
    <w:tmpl w:val="C2A00E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8B344A3"/>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2" w15:restartNumberingAfterBreak="0">
    <w:nsid w:val="18B748BD"/>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3" w15:restartNumberingAfterBreak="0">
    <w:nsid w:val="1BAE25FF"/>
    <w:multiLevelType w:val="hybridMultilevel"/>
    <w:tmpl w:val="D7904B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C9D6C92"/>
    <w:multiLevelType w:val="hybridMultilevel"/>
    <w:tmpl w:val="F8E63854"/>
    <w:lvl w:ilvl="0" w:tplc="67024AAE">
      <w:start w:val="1"/>
      <w:numFmt w:val="bullet"/>
      <w:lvlText w:val="•"/>
      <w:lvlJc w:val="left"/>
      <w:pPr>
        <w:tabs>
          <w:tab w:val="num" w:pos="360"/>
        </w:tabs>
        <w:ind w:left="360" w:hanging="360"/>
      </w:pPr>
      <w:rPr>
        <w:rFonts w:ascii="Arial" w:hAnsi="Arial" w:hint="default"/>
      </w:rPr>
    </w:lvl>
    <w:lvl w:ilvl="1" w:tplc="661006E2" w:tentative="1">
      <w:start w:val="1"/>
      <w:numFmt w:val="bullet"/>
      <w:lvlText w:val="•"/>
      <w:lvlJc w:val="left"/>
      <w:pPr>
        <w:tabs>
          <w:tab w:val="num" w:pos="1080"/>
        </w:tabs>
        <w:ind w:left="1080" w:hanging="360"/>
      </w:pPr>
      <w:rPr>
        <w:rFonts w:ascii="Arial" w:hAnsi="Arial" w:hint="default"/>
      </w:rPr>
    </w:lvl>
    <w:lvl w:ilvl="2" w:tplc="6B609BD4" w:tentative="1">
      <w:start w:val="1"/>
      <w:numFmt w:val="bullet"/>
      <w:lvlText w:val="•"/>
      <w:lvlJc w:val="left"/>
      <w:pPr>
        <w:tabs>
          <w:tab w:val="num" w:pos="1800"/>
        </w:tabs>
        <w:ind w:left="1800" w:hanging="360"/>
      </w:pPr>
      <w:rPr>
        <w:rFonts w:ascii="Arial" w:hAnsi="Arial" w:hint="default"/>
      </w:rPr>
    </w:lvl>
    <w:lvl w:ilvl="3" w:tplc="9B8251FC" w:tentative="1">
      <w:start w:val="1"/>
      <w:numFmt w:val="bullet"/>
      <w:lvlText w:val="•"/>
      <w:lvlJc w:val="left"/>
      <w:pPr>
        <w:tabs>
          <w:tab w:val="num" w:pos="2520"/>
        </w:tabs>
        <w:ind w:left="2520" w:hanging="360"/>
      </w:pPr>
      <w:rPr>
        <w:rFonts w:ascii="Arial" w:hAnsi="Arial" w:hint="default"/>
      </w:rPr>
    </w:lvl>
    <w:lvl w:ilvl="4" w:tplc="82043162" w:tentative="1">
      <w:start w:val="1"/>
      <w:numFmt w:val="bullet"/>
      <w:lvlText w:val="•"/>
      <w:lvlJc w:val="left"/>
      <w:pPr>
        <w:tabs>
          <w:tab w:val="num" w:pos="3240"/>
        </w:tabs>
        <w:ind w:left="3240" w:hanging="360"/>
      </w:pPr>
      <w:rPr>
        <w:rFonts w:ascii="Arial" w:hAnsi="Arial" w:hint="default"/>
      </w:rPr>
    </w:lvl>
    <w:lvl w:ilvl="5" w:tplc="CA1E7D90" w:tentative="1">
      <w:start w:val="1"/>
      <w:numFmt w:val="bullet"/>
      <w:lvlText w:val="•"/>
      <w:lvlJc w:val="left"/>
      <w:pPr>
        <w:tabs>
          <w:tab w:val="num" w:pos="3960"/>
        </w:tabs>
        <w:ind w:left="3960" w:hanging="360"/>
      </w:pPr>
      <w:rPr>
        <w:rFonts w:ascii="Arial" w:hAnsi="Arial" w:hint="default"/>
      </w:rPr>
    </w:lvl>
    <w:lvl w:ilvl="6" w:tplc="7FF2F536" w:tentative="1">
      <w:start w:val="1"/>
      <w:numFmt w:val="bullet"/>
      <w:lvlText w:val="•"/>
      <w:lvlJc w:val="left"/>
      <w:pPr>
        <w:tabs>
          <w:tab w:val="num" w:pos="4680"/>
        </w:tabs>
        <w:ind w:left="4680" w:hanging="360"/>
      </w:pPr>
      <w:rPr>
        <w:rFonts w:ascii="Arial" w:hAnsi="Arial" w:hint="default"/>
      </w:rPr>
    </w:lvl>
    <w:lvl w:ilvl="7" w:tplc="9DA2CEF0" w:tentative="1">
      <w:start w:val="1"/>
      <w:numFmt w:val="bullet"/>
      <w:lvlText w:val="•"/>
      <w:lvlJc w:val="left"/>
      <w:pPr>
        <w:tabs>
          <w:tab w:val="num" w:pos="5400"/>
        </w:tabs>
        <w:ind w:left="5400" w:hanging="360"/>
      </w:pPr>
      <w:rPr>
        <w:rFonts w:ascii="Arial" w:hAnsi="Arial" w:hint="default"/>
      </w:rPr>
    </w:lvl>
    <w:lvl w:ilvl="8" w:tplc="8522E7D8"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1DD4163E"/>
    <w:multiLevelType w:val="hybridMultilevel"/>
    <w:tmpl w:val="8E3AE432"/>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16" w15:restartNumberingAfterBreak="0">
    <w:nsid w:val="1E944BC3"/>
    <w:multiLevelType w:val="hybridMultilevel"/>
    <w:tmpl w:val="EA74EE7C"/>
    <w:lvl w:ilvl="0" w:tplc="F3F6D1B0">
      <w:start w:val="2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9D13EE"/>
    <w:multiLevelType w:val="hybridMultilevel"/>
    <w:tmpl w:val="771C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890AC8"/>
    <w:multiLevelType w:val="hybridMultilevel"/>
    <w:tmpl w:val="9A3806D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26937D0F"/>
    <w:multiLevelType w:val="hybridMultilevel"/>
    <w:tmpl w:val="C494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871A13"/>
    <w:multiLevelType w:val="hybridMultilevel"/>
    <w:tmpl w:val="2236EF2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2A4B3147"/>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2" w15:restartNumberingAfterBreak="0">
    <w:nsid w:val="2BEE1779"/>
    <w:multiLevelType w:val="hybridMultilevel"/>
    <w:tmpl w:val="54220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DE3183A"/>
    <w:multiLevelType w:val="hybridMultilevel"/>
    <w:tmpl w:val="5F1AD0B4"/>
    <w:lvl w:ilvl="0" w:tplc="CB96DBF6">
      <w:numFmt w:val="bullet"/>
      <w:lvlText w:val="•"/>
      <w:lvlJc w:val="left"/>
      <w:pPr>
        <w:ind w:left="1440" w:hanging="720"/>
      </w:pPr>
      <w:rPr>
        <w:rFonts w:ascii="Calibri" w:eastAsia="MS Mincho"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2F0F025F"/>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F771239"/>
    <w:multiLevelType w:val="multilevel"/>
    <w:tmpl w:val="A34042AE"/>
    <w:lvl w:ilvl="0">
      <w:start w:val="1"/>
      <w:numFmt w:val="decimal"/>
      <w:lvlText w:val="%1"/>
      <w:lvlJc w:val="left"/>
      <w:pPr>
        <w:ind w:left="425" w:hanging="425"/>
      </w:pPr>
    </w:lvl>
    <w:lvl w:ilvl="1">
      <w:start w:val="1"/>
      <w:numFmt w:val="decimal"/>
      <w:lvlText w:val="%1.%2"/>
      <w:lvlJc w:val="left"/>
      <w:pPr>
        <w:ind w:left="851" w:hanging="567"/>
      </w:pPr>
      <w:rPr>
        <w:sz w:val="28"/>
        <w:szCs w:val="28"/>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6" w15:restartNumberingAfterBreak="0">
    <w:nsid w:val="2F8406B2"/>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3CA060E"/>
    <w:multiLevelType w:val="hybridMultilevel"/>
    <w:tmpl w:val="F0C45708"/>
    <w:lvl w:ilvl="0" w:tplc="7092053A">
      <w:start w:val="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5CA359B"/>
    <w:multiLevelType w:val="hybridMultilevel"/>
    <w:tmpl w:val="98DA6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8177B05"/>
    <w:multiLevelType w:val="hybridMultilevel"/>
    <w:tmpl w:val="C494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187F6C"/>
    <w:multiLevelType w:val="hybridMultilevel"/>
    <w:tmpl w:val="67767766"/>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3DFD448B"/>
    <w:multiLevelType w:val="hybridMultilevel"/>
    <w:tmpl w:val="9B3CC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1BB6A48"/>
    <w:multiLevelType w:val="multilevel"/>
    <w:tmpl w:val="3410CF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2D10D3D"/>
    <w:multiLevelType w:val="hybridMultilevel"/>
    <w:tmpl w:val="0874A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436B2B55"/>
    <w:multiLevelType w:val="hybridMultilevel"/>
    <w:tmpl w:val="18FCE230"/>
    <w:lvl w:ilvl="0" w:tplc="C6B6D948">
      <w:start w:val="1"/>
      <w:numFmt w:val="bullet"/>
      <w:lvlText w:val="•"/>
      <w:lvlJc w:val="left"/>
      <w:pPr>
        <w:tabs>
          <w:tab w:val="num" w:pos="360"/>
        </w:tabs>
        <w:ind w:left="360" w:hanging="360"/>
      </w:pPr>
      <w:rPr>
        <w:rFonts w:ascii="Arial" w:hAnsi="Arial" w:hint="default"/>
      </w:rPr>
    </w:lvl>
    <w:lvl w:ilvl="1" w:tplc="5D9CC332">
      <w:start w:val="1"/>
      <w:numFmt w:val="bullet"/>
      <w:lvlText w:val="•"/>
      <w:lvlJc w:val="left"/>
      <w:pPr>
        <w:tabs>
          <w:tab w:val="num" w:pos="1080"/>
        </w:tabs>
        <w:ind w:left="1080" w:hanging="360"/>
      </w:pPr>
      <w:rPr>
        <w:rFonts w:ascii="Arial" w:hAnsi="Arial" w:hint="default"/>
      </w:rPr>
    </w:lvl>
    <w:lvl w:ilvl="2" w:tplc="0E1CB05E" w:tentative="1">
      <w:start w:val="1"/>
      <w:numFmt w:val="bullet"/>
      <w:lvlText w:val="•"/>
      <w:lvlJc w:val="left"/>
      <w:pPr>
        <w:tabs>
          <w:tab w:val="num" w:pos="1800"/>
        </w:tabs>
        <w:ind w:left="1800" w:hanging="360"/>
      </w:pPr>
      <w:rPr>
        <w:rFonts w:ascii="Arial" w:hAnsi="Arial" w:hint="default"/>
      </w:rPr>
    </w:lvl>
    <w:lvl w:ilvl="3" w:tplc="93CEE086" w:tentative="1">
      <w:start w:val="1"/>
      <w:numFmt w:val="bullet"/>
      <w:lvlText w:val="•"/>
      <w:lvlJc w:val="left"/>
      <w:pPr>
        <w:tabs>
          <w:tab w:val="num" w:pos="2520"/>
        </w:tabs>
        <w:ind w:left="2520" w:hanging="360"/>
      </w:pPr>
      <w:rPr>
        <w:rFonts w:ascii="Arial" w:hAnsi="Arial" w:hint="default"/>
      </w:rPr>
    </w:lvl>
    <w:lvl w:ilvl="4" w:tplc="1D84A14C" w:tentative="1">
      <w:start w:val="1"/>
      <w:numFmt w:val="bullet"/>
      <w:lvlText w:val="•"/>
      <w:lvlJc w:val="left"/>
      <w:pPr>
        <w:tabs>
          <w:tab w:val="num" w:pos="3240"/>
        </w:tabs>
        <w:ind w:left="3240" w:hanging="360"/>
      </w:pPr>
      <w:rPr>
        <w:rFonts w:ascii="Arial" w:hAnsi="Arial" w:hint="default"/>
      </w:rPr>
    </w:lvl>
    <w:lvl w:ilvl="5" w:tplc="714CF01A" w:tentative="1">
      <w:start w:val="1"/>
      <w:numFmt w:val="bullet"/>
      <w:lvlText w:val="•"/>
      <w:lvlJc w:val="left"/>
      <w:pPr>
        <w:tabs>
          <w:tab w:val="num" w:pos="3960"/>
        </w:tabs>
        <w:ind w:left="3960" w:hanging="360"/>
      </w:pPr>
      <w:rPr>
        <w:rFonts w:ascii="Arial" w:hAnsi="Arial" w:hint="default"/>
      </w:rPr>
    </w:lvl>
    <w:lvl w:ilvl="6" w:tplc="CBBEDF94" w:tentative="1">
      <w:start w:val="1"/>
      <w:numFmt w:val="bullet"/>
      <w:lvlText w:val="•"/>
      <w:lvlJc w:val="left"/>
      <w:pPr>
        <w:tabs>
          <w:tab w:val="num" w:pos="4680"/>
        </w:tabs>
        <w:ind w:left="4680" w:hanging="360"/>
      </w:pPr>
      <w:rPr>
        <w:rFonts w:ascii="Arial" w:hAnsi="Arial" w:hint="default"/>
      </w:rPr>
    </w:lvl>
    <w:lvl w:ilvl="7" w:tplc="DFF43BA8" w:tentative="1">
      <w:start w:val="1"/>
      <w:numFmt w:val="bullet"/>
      <w:lvlText w:val="•"/>
      <w:lvlJc w:val="left"/>
      <w:pPr>
        <w:tabs>
          <w:tab w:val="num" w:pos="5400"/>
        </w:tabs>
        <w:ind w:left="5400" w:hanging="360"/>
      </w:pPr>
      <w:rPr>
        <w:rFonts w:ascii="Arial" w:hAnsi="Arial" w:hint="default"/>
      </w:rPr>
    </w:lvl>
    <w:lvl w:ilvl="8" w:tplc="1CE49BCA" w:tentative="1">
      <w:start w:val="1"/>
      <w:numFmt w:val="bullet"/>
      <w:lvlText w:val="•"/>
      <w:lvlJc w:val="left"/>
      <w:pPr>
        <w:tabs>
          <w:tab w:val="num" w:pos="6120"/>
        </w:tabs>
        <w:ind w:left="6120" w:hanging="360"/>
      </w:pPr>
      <w:rPr>
        <w:rFonts w:ascii="Arial" w:hAnsi="Arial" w:hint="default"/>
      </w:rPr>
    </w:lvl>
  </w:abstractNum>
  <w:abstractNum w:abstractNumId="35" w15:restartNumberingAfterBreak="0">
    <w:nsid w:val="43876421"/>
    <w:multiLevelType w:val="multilevel"/>
    <w:tmpl w:val="9968BDEE"/>
    <w:lvl w:ilvl="0">
      <w:start w:val="1"/>
      <w:numFmt w:val="decimal"/>
      <w:lvlText w:val="%1"/>
      <w:lvlJc w:val="left"/>
      <w:pPr>
        <w:ind w:left="432" w:hanging="432"/>
      </w:pPr>
    </w:lvl>
    <w:lvl w:ilvl="1">
      <w:start w:val="1"/>
      <w:numFmt w:val="decimal"/>
      <w:lvlText w:val="%1.%2"/>
      <w:lvlJc w:val="left"/>
      <w:pPr>
        <w:ind w:left="720" w:hanging="720"/>
      </w:pPr>
      <w:rPr>
        <w:sz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45B61E99"/>
    <w:multiLevelType w:val="hybridMultilevel"/>
    <w:tmpl w:val="0F266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5F20C8A"/>
    <w:multiLevelType w:val="multilevel"/>
    <w:tmpl w:val="704A6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63A698A"/>
    <w:multiLevelType w:val="hybridMultilevel"/>
    <w:tmpl w:val="348899F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9" w15:restartNumberingAfterBreak="0">
    <w:nsid w:val="467B2129"/>
    <w:multiLevelType w:val="hybridMultilevel"/>
    <w:tmpl w:val="90686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04D6D9E"/>
    <w:multiLevelType w:val="hybridMultilevel"/>
    <w:tmpl w:val="CDCA76F4"/>
    <w:lvl w:ilvl="0" w:tplc="04090001">
      <w:start w:val="1"/>
      <w:numFmt w:val="bullet"/>
      <w:lvlText w:val=""/>
      <w:lvlJc w:val="left"/>
      <w:pPr>
        <w:ind w:left="720" w:hanging="360"/>
      </w:pPr>
      <w:rPr>
        <w:rFonts w:ascii="Symbol" w:hAnsi="Symbol" w:hint="default"/>
      </w:rPr>
    </w:lvl>
    <w:lvl w:ilvl="1" w:tplc="C5E46D02">
      <w:numFmt w:val="bullet"/>
      <w:lvlText w:val="-"/>
      <w:lvlJc w:val="left"/>
      <w:pPr>
        <w:ind w:left="1440" w:hanging="36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4ED4A93"/>
    <w:multiLevelType w:val="hybridMultilevel"/>
    <w:tmpl w:val="47CA74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557833AF"/>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3" w15:restartNumberingAfterBreak="0">
    <w:nsid w:val="59B968E6"/>
    <w:multiLevelType w:val="hybridMultilevel"/>
    <w:tmpl w:val="27820C5A"/>
    <w:lvl w:ilvl="0" w:tplc="60F4E7F4">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59F310A4"/>
    <w:multiLevelType w:val="hybridMultilevel"/>
    <w:tmpl w:val="25BAD7A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45" w15:restartNumberingAfterBreak="0">
    <w:nsid w:val="5ADF757F"/>
    <w:multiLevelType w:val="hybridMultilevel"/>
    <w:tmpl w:val="99528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F2F5574"/>
    <w:multiLevelType w:val="multilevel"/>
    <w:tmpl w:val="058AF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1BE7625"/>
    <w:multiLevelType w:val="hybridMultilevel"/>
    <w:tmpl w:val="4802DE60"/>
    <w:lvl w:ilvl="0" w:tplc="B8D66D86">
      <w:start w:val="20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023455"/>
    <w:multiLevelType w:val="hybridMultilevel"/>
    <w:tmpl w:val="C4D0D30E"/>
    <w:lvl w:ilvl="0" w:tplc="ED988D1C">
      <w:numFmt w:val="bullet"/>
      <w:lvlText w:val="•"/>
      <w:lvlJc w:val="left"/>
      <w:pPr>
        <w:ind w:left="720" w:hanging="360"/>
      </w:pPr>
      <w:rPr>
        <w:rFonts w:ascii="SimSun" w:eastAsia="SimSun" w:hAnsi="SimSun" w:cs="Times New Roman" w:hint="eastAsia"/>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start w:val="1"/>
      <w:numFmt w:val="bullet"/>
      <w:lvlText w:val=""/>
      <w:lvlJc w:val="left"/>
      <w:pPr>
        <w:ind w:left="2700" w:hanging="360"/>
      </w:pPr>
      <w:rPr>
        <w:rFonts w:ascii="Symbol" w:hAnsi="Symbol" w:hint="default"/>
      </w:rPr>
    </w:lvl>
    <w:lvl w:ilvl="4" w:tplc="04090003">
      <w:start w:val="1"/>
      <w:numFmt w:val="bullet"/>
      <w:lvlText w:val="o"/>
      <w:lvlJc w:val="left"/>
      <w:pPr>
        <w:ind w:left="3420" w:hanging="360"/>
      </w:pPr>
      <w:rPr>
        <w:rFonts w:ascii="Courier New" w:hAnsi="Courier New" w:cs="Courier New" w:hint="default"/>
      </w:rPr>
    </w:lvl>
    <w:lvl w:ilvl="5" w:tplc="04090005">
      <w:start w:val="1"/>
      <w:numFmt w:val="bullet"/>
      <w:lvlText w:val=""/>
      <w:lvlJc w:val="left"/>
      <w:pPr>
        <w:ind w:left="4140" w:hanging="360"/>
      </w:pPr>
      <w:rPr>
        <w:rFonts w:ascii="Wingdings" w:hAnsi="Wingdings" w:hint="default"/>
      </w:rPr>
    </w:lvl>
    <w:lvl w:ilvl="6" w:tplc="04090001">
      <w:start w:val="1"/>
      <w:numFmt w:val="bullet"/>
      <w:lvlText w:val=""/>
      <w:lvlJc w:val="left"/>
      <w:pPr>
        <w:ind w:left="4860" w:hanging="360"/>
      </w:pPr>
      <w:rPr>
        <w:rFonts w:ascii="Symbol" w:hAnsi="Symbol" w:hint="default"/>
      </w:rPr>
    </w:lvl>
    <w:lvl w:ilvl="7" w:tplc="04090003">
      <w:start w:val="1"/>
      <w:numFmt w:val="bullet"/>
      <w:lvlText w:val="o"/>
      <w:lvlJc w:val="left"/>
      <w:pPr>
        <w:ind w:left="5580" w:hanging="360"/>
      </w:pPr>
      <w:rPr>
        <w:rFonts w:ascii="Courier New" w:hAnsi="Courier New" w:cs="Courier New" w:hint="default"/>
      </w:rPr>
    </w:lvl>
    <w:lvl w:ilvl="8" w:tplc="04090005">
      <w:start w:val="1"/>
      <w:numFmt w:val="bullet"/>
      <w:lvlText w:val=""/>
      <w:lvlJc w:val="left"/>
      <w:pPr>
        <w:ind w:left="6300" w:hanging="360"/>
      </w:pPr>
      <w:rPr>
        <w:rFonts w:ascii="Wingdings" w:hAnsi="Wingdings" w:hint="default"/>
      </w:rPr>
    </w:lvl>
  </w:abstractNum>
  <w:abstractNum w:abstractNumId="49" w15:restartNumberingAfterBreak="0">
    <w:nsid w:val="62AD4CDA"/>
    <w:multiLevelType w:val="hybridMultilevel"/>
    <w:tmpl w:val="03DA17AC"/>
    <w:lvl w:ilvl="0" w:tplc="0409000F">
      <w:start w:val="1"/>
      <w:numFmt w:val="decimal"/>
      <w:lvlText w:val="%1."/>
      <w:lvlJc w:val="left"/>
      <w:pPr>
        <w:ind w:left="720" w:hanging="360"/>
      </w:pPr>
    </w:lvl>
    <w:lvl w:ilvl="1" w:tplc="681A14F6">
      <w:start w:val="5"/>
      <w:numFmt w:val="bullet"/>
      <w:lvlText w:val="-"/>
      <w:lvlJc w:val="left"/>
      <w:pPr>
        <w:ind w:left="1440" w:hanging="360"/>
      </w:pPr>
      <w:rPr>
        <w:rFonts w:ascii="Times New Roman" w:eastAsia="MS Mincho" w:hAnsi="Times New Roman" w:cs="Times New Roman"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42474BE"/>
    <w:multiLevelType w:val="hybridMultilevel"/>
    <w:tmpl w:val="709C8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90821A3"/>
    <w:multiLevelType w:val="hybridMultilevel"/>
    <w:tmpl w:val="65CEE5D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3" w15:restartNumberingAfterBreak="0">
    <w:nsid w:val="6A190388"/>
    <w:multiLevelType w:val="multilevel"/>
    <w:tmpl w:val="6E7E3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C1B1894"/>
    <w:multiLevelType w:val="hybridMultilevel"/>
    <w:tmpl w:val="E4C85E56"/>
    <w:lvl w:ilvl="0" w:tplc="AD2C026A">
      <w:start w:val="1"/>
      <w:numFmt w:val="decimal"/>
      <w:lvlText w:val="%1."/>
      <w:lvlJc w:val="left"/>
      <w:pPr>
        <w:ind w:left="900" w:hanging="5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5" w15:restartNumberingAfterBreak="0">
    <w:nsid w:val="6C3E6435"/>
    <w:multiLevelType w:val="multilevel"/>
    <w:tmpl w:val="4240DD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15:restartNumberingAfterBreak="0">
    <w:nsid w:val="6CD441C2"/>
    <w:multiLevelType w:val="hybridMultilevel"/>
    <w:tmpl w:val="F80ED1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15:restartNumberingAfterBreak="0">
    <w:nsid w:val="6DAF2BEE"/>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58" w15:restartNumberingAfterBreak="0">
    <w:nsid w:val="70EC6FD3"/>
    <w:multiLevelType w:val="hybridMultilevel"/>
    <w:tmpl w:val="080E5874"/>
    <w:lvl w:ilvl="0" w:tplc="CB96DBF6">
      <w:numFmt w:val="bullet"/>
      <w:lvlText w:val="•"/>
      <w:lvlJc w:val="left"/>
      <w:pPr>
        <w:ind w:left="1080" w:hanging="720"/>
      </w:pPr>
      <w:rPr>
        <w:rFonts w:ascii="Calibri" w:eastAsia="MS Mincho"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15:restartNumberingAfterBreak="0">
    <w:nsid w:val="71EF3F6B"/>
    <w:multiLevelType w:val="hybridMultilevel"/>
    <w:tmpl w:val="4FF4A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4135C7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1"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2" w15:restartNumberingAfterBreak="0">
    <w:nsid w:val="76E92D68"/>
    <w:multiLevelType w:val="hybridMultilevel"/>
    <w:tmpl w:val="3B9AF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8471CA8"/>
    <w:multiLevelType w:val="hybridMultilevel"/>
    <w:tmpl w:val="1194ACB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7AB13B58"/>
    <w:multiLevelType w:val="hybridMultilevel"/>
    <w:tmpl w:val="DF288CC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5" w15:restartNumberingAfterBreak="0">
    <w:nsid w:val="7DB60720"/>
    <w:multiLevelType w:val="hybridMultilevel"/>
    <w:tmpl w:val="122CA6F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6" w15:restartNumberingAfterBreak="0">
    <w:nsid w:val="7EE0386C"/>
    <w:multiLevelType w:val="hybridMultilevel"/>
    <w:tmpl w:val="7410F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757199">
    <w:abstractNumId w:val="50"/>
  </w:num>
  <w:num w:numId="2" w16cid:durableId="1453212155">
    <w:abstractNumId w:val="60"/>
  </w:num>
  <w:num w:numId="3" w16cid:durableId="1210537606">
    <w:abstractNumId w:val="61"/>
  </w:num>
  <w:num w:numId="4" w16cid:durableId="1170222167">
    <w:abstractNumId w:val="30"/>
  </w:num>
  <w:num w:numId="5" w16cid:durableId="1401715740">
    <w:abstractNumId w:val="3"/>
  </w:num>
  <w:num w:numId="6" w16cid:durableId="451019093">
    <w:abstractNumId w:val="43"/>
  </w:num>
  <w:num w:numId="7" w16cid:durableId="1185286020">
    <w:abstractNumId w:val="63"/>
  </w:num>
  <w:num w:numId="8" w16cid:durableId="1015570515">
    <w:abstractNumId w:val="5"/>
  </w:num>
  <w:num w:numId="9" w16cid:durableId="2123765896">
    <w:abstractNumId w:val="58"/>
  </w:num>
  <w:num w:numId="10" w16cid:durableId="413086301">
    <w:abstractNumId w:val="59"/>
  </w:num>
  <w:num w:numId="11" w16cid:durableId="2083021015">
    <w:abstractNumId w:val="32"/>
  </w:num>
  <w:num w:numId="12" w16cid:durableId="1663728878">
    <w:abstractNumId w:val="8"/>
  </w:num>
  <w:num w:numId="13" w16cid:durableId="174542570">
    <w:abstractNumId w:val="54"/>
  </w:num>
  <w:num w:numId="14" w16cid:durableId="492910752">
    <w:abstractNumId w:val="23"/>
  </w:num>
  <w:num w:numId="15" w16cid:durableId="2030134035">
    <w:abstractNumId w:val="9"/>
  </w:num>
  <w:num w:numId="16" w16cid:durableId="1516192469">
    <w:abstractNumId w:val="56"/>
  </w:num>
  <w:num w:numId="17" w16cid:durableId="1944191917">
    <w:abstractNumId w:val="52"/>
  </w:num>
  <w:num w:numId="18" w16cid:durableId="1948923230">
    <w:abstractNumId w:val="0"/>
  </w:num>
  <w:num w:numId="19" w16cid:durableId="1256397419">
    <w:abstractNumId w:val="38"/>
  </w:num>
  <w:num w:numId="20" w16cid:durableId="295719597">
    <w:abstractNumId w:val="65"/>
  </w:num>
  <w:num w:numId="21" w16cid:durableId="382143916">
    <w:abstractNumId w:val="18"/>
  </w:num>
  <w:num w:numId="22" w16cid:durableId="2021153716">
    <w:abstractNumId w:val="34"/>
  </w:num>
  <w:num w:numId="23" w16cid:durableId="44717992">
    <w:abstractNumId w:val="14"/>
  </w:num>
  <w:num w:numId="24" w16cid:durableId="1731616524">
    <w:abstractNumId w:val="7"/>
  </w:num>
  <w:num w:numId="25" w16cid:durableId="3094683">
    <w:abstractNumId w:val="15"/>
  </w:num>
  <w:num w:numId="26" w16cid:durableId="470752774">
    <w:abstractNumId w:val="64"/>
  </w:num>
  <w:num w:numId="27" w16cid:durableId="83263150">
    <w:abstractNumId w:val="20"/>
  </w:num>
  <w:num w:numId="28" w16cid:durableId="475529988">
    <w:abstractNumId w:val="17"/>
  </w:num>
  <w:num w:numId="29" w16cid:durableId="322243226">
    <w:abstractNumId w:val="44"/>
  </w:num>
  <w:num w:numId="30" w16cid:durableId="442304180">
    <w:abstractNumId w:val="40"/>
  </w:num>
  <w:num w:numId="31" w16cid:durableId="507334704">
    <w:abstractNumId w:val="33"/>
  </w:num>
  <w:num w:numId="32" w16cid:durableId="371737248">
    <w:abstractNumId w:val="4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20826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85013734">
    <w:abstractNumId w:val="10"/>
  </w:num>
  <w:num w:numId="35" w16cid:durableId="1575235737">
    <w:abstractNumId w:val="4"/>
  </w:num>
  <w:num w:numId="36" w16cid:durableId="29579392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021536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32813701">
    <w:abstractNumId w:val="22"/>
  </w:num>
  <w:num w:numId="39" w16cid:durableId="118034691">
    <w:abstractNumId w:val="55"/>
  </w:num>
  <w:num w:numId="40" w16cid:durableId="211558656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99721803">
    <w:abstractNumId w:val="62"/>
  </w:num>
  <w:num w:numId="42" w16cid:durableId="1983776064">
    <w:abstractNumId w:val="26"/>
  </w:num>
  <w:num w:numId="43" w16cid:durableId="915749096">
    <w:abstractNumId w:val="51"/>
  </w:num>
  <w:num w:numId="44" w16cid:durableId="1335301964">
    <w:abstractNumId w:val="57"/>
  </w:num>
  <w:num w:numId="45" w16cid:durableId="764888042">
    <w:abstractNumId w:val="39"/>
  </w:num>
  <w:num w:numId="46" w16cid:durableId="6175667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0661349">
    <w:abstractNumId w:val="24"/>
  </w:num>
  <w:num w:numId="48" w16cid:durableId="1722630706">
    <w:abstractNumId w:val="1"/>
  </w:num>
  <w:num w:numId="49" w16cid:durableId="214777644">
    <w:abstractNumId w:val="2"/>
  </w:num>
  <w:num w:numId="50" w16cid:durableId="1009790788">
    <w:abstractNumId w:val="12"/>
  </w:num>
  <w:num w:numId="51" w16cid:durableId="760880571">
    <w:abstractNumId w:val="6"/>
  </w:num>
  <w:num w:numId="52" w16cid:durableId="1105728998">
    <w:abstractNumId w:val="11"/>
  </w:num>
  <w:num w:numId="53" w16cid:durableId="1483421729">
    <w:abstractNumId w:val="42"/>
  </w:num>
  <w:num w:numId="54" w16cid:durableId="226915072">
    <w:abstractNumId w:val="29"/>
  </w:num>
  <w:num w:numId="55" w16cid:durableId="979310952">
    <w:abstractNumId w:val="13"/>
  </w:num>
  <w:num w:numId="56" w16cid:durableId="161048662">
    <w:abstractNumId w:val="48"/>
  </w:num>
  <w:num w:numId="57" w16cid:durableId="257519197">
    <w:abstractNumId w:val="31"/>
  </w:num>
  <w:num w:numId="58" w16cid:durableId="1515194401">
    <w:abstractNumId w:val="41"/>
  </w:num>
  <w:num w:numId="59" w16cid:durableId="1944805645">
    <w:abstractNumId w:val="45"/>
  </w:num>
  <w:num w:numId="60" w16cid:durableId="1102991709">
    <w:abstractNumId w:val="27"/>
  </w:num>
  <w:num w:numId="61" w16cid:durableId="1512140902">
    <w:abstractNumId w:val="19"/>
  </w:num>
  <w:num w:numId="62" w16cid:durableId="1428232194">
    <w:abstractNumId w:val="28"/>
  </w:num>
  <w:num w:numId="63" w16cid:durableId="1686442544">
    <w:abstractNumId w:val="66"/>
  </w:num>
  <w:num w:numId="64" w16cid:durableId="87457899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21079937">
    <w:abstractNumId w:val="16"/>
  </w:num>
  <w:num w:numId="66" w16cid:durableId="2190745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117207958">
    <w:abstractNumId w:val="47"/>
  </w:num>
  <w:num w:numId="68" w16cid:durableId="1456555677">
    <w:abstractNumId w:val="36"/>
  </w:num>
  <w:num w:numId="69" w16cid:durableId="769007112">
    <w:abstractNumId w:val="53"/>
  </w:num>
  <w:num w:numId="70" w16cid:durableId="1238324076">
    <w:abstractNumId w:val="37"/>
  </w:num>
  <w:num w:numId="71" w16cid:durableId="279344152">
    <w:abstractNumId w:val="46"/>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urdeep Bhullar">
    <w15:presenceInfo w15:providerId="AD" w15:userId="S::gurdeep.bhullar@InterDigital.com::15646314-3576-4ef7-89ef-0ad9b7b338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197"/>
    <w:rsid w:val="00003176"/>
    <w:rsid w:val="00012BA5"/>
    <w:rsid w:val="0001794F"/>
    <w:rsid w:val="000248E1"/>
    <w:rsid w:val="0005035A"/>
    <w:rsid w:val="00052449"/>
    <w:rsid w:val="00056150"/>
    <w:rsid w:val="00060CFC"/>
    <w:rsid w:val="00066FA3"/>
    <w:rsid w:val="00095C00"/>
    <w:rsid w:val="000968DA"/>
    <w:rsid w:val="000971A4"/>
    <w:rsid w:val="000A0713"/>
    <w:rsid w:val="000A734C"/>
    <w:rsid w:val="000C78E6"/>
    <w:rsid w:val="000D1928"/>
    <w:rsid w:val="000D24BA"/>
    <w:rsid w:val="000F407D"/>
    <w:rsid w:val="00110558"/>
    <w:rsid w:val="001256D0"/>
    <w:rsid w:val="001256E2"/>
    <w:rsid w:val="0013611E"/>
    <w:rsid w:val="0015232A"/>
    <w:rsid w:val="00153871"/>
    <w:rsid w:val="00155CE5"/>
    <w:rsid w:val="00180665"/>
    <w:rsid w:val="0018514B"/>
    <w:rsid w:val="0018563E"/>
    <w:rsid w:val="00195250"/>
    <w:rsid w:val="001A1197"/>
    <w:rsid w:val="001C46C3"/>
    <w:rsid w:val="001C6C14"/>
    <w:rsid w:val="001D2E20"/>
    <w:rsid w:val="001D309A"/>
    <w:rsid w:val="001E2284"/>
    <w:rsid w:val="001E48D0"/>
    <w:rsid w:val="001F171B"/>
    <w:rsid w:val="0020295D"/>
    <w:rsid w:val="00212D63"/>
    <w:rsid w:val="00263789"/>
    <w:rsid w:val="002843BC"/>
    <w:rsid w:val="0028729E"/>
    <w:rsid w:val="002A0FA4"/>
    <w:rsid w:val="002A1A13"/>
    <w:rsid w:val="002B2301"/>
    <w:rsid w:val="002B69D3"/>
    <w:rsid w:val="002C47A3"/>
    <w:rsid w:val="002C703B"/>
    <w:rsid w:val="002D2DF8"/>
    <w:rsid w:val="002E40BB"/>
    <w:rsid w:val="002E6166"/>
    <w:rsid w:val="002F64E5"/>
    <w:rsid w:val="003226C8"/>
    <w:rsid w:val="00333172"/>
    <w:rsid w:val="00345F2C"/>
    <w:rsid w:val="00350A9A"/>
    <w:rsid w:val="003746DD"/>
    <w:rsid w:val="003852FF"/>
    <w:rsid w:val="00385C5D"/>
    <w:rsid w:val="003A5464"/>
    <w:rsid w:val="003A7575"/>
    <w:rsid w:val="003B0FC6"/>
    <w:rsid w:val="003C189C"/>
    <w:rsid w:val="003C7229"/>
    <w:rsid w:val="003F4ECB"/>
    <w:rsid w:val="00401FBE"/>
    <w:rsid w:val="00412ABD"/>
    <w:rsid w:val="00414BDB"/>
    <w:rsid w:val="00427F9A"/>
    <w:rsid w:val="00437C8A"/>
    <w:rsid w:val="00450F05"/>
    <w:rsid w:val="004727AA"/>
    <w:rsid w:val="004819A3"/>
    <w:rsid w:val="004A05B4"/>
    <w:rsid w:val="004B3BC2"/>
    <w:rsid w:val="004C04D9"/>
    <w:rsid w:val="004D07B4"/>
    <w:rsid w:val="004E3321"/>
    <w:rsid w:val="004E45B6"/>
    <w:rsid w:val="004E5FD4"/>
    <w:rsid w:val="004F5473"/>
    <w:rsid w:val="005020C0"/>
    <w:rsid w:val="00506AD5"/>
    <w:rsid w:val="00511EE5"/>
    <w:rsid w:val="005354C5"/>
    <w:rsid w:val="005612C2"/>
    <w:rsid w:val="005668B0"/>
    <w:rsid w:val="0057330A"/>
    <w:rsid w:val="0058464C"/>
    <w:rsid w:val="0059618B"/>
    <w:rsid w:val="005A73E2"/>
    <w:rsid w:val="005B47C8"/>
    <w:rsid w:val="005B5BC6"/>
    <w:rsid w:val="005C05C4"/>
    <w:rsid w:val="005C2A51"/>
    <w:rsid w:val="005C4038"/>
    <w:rsid w:val="005C74BC"/>
    <w:rsid w:val="005D0749"/>
    <w:rsid w:val="00622BB1"/>
    <w:rsid w:val="006300CB"/>
    <w:rsid w:val="00634ECB"/>
    <w:rsid w:val="00666488"/>
    <w:rsid w:val="006729BD"/>
    <w:rsid w:val="00673D9B"/>
    <w:rsid w:val="00682849"/>
    <w:rsid w:val="00691D93"/>
    <w:rsid w:val="00695DA7"/>
    <w:rsid w:val="006B2AD1"/>
    <w:rsid w:val="006D19AD"/>
    <w:rsid w:val="006D3A68"/>
    <w:rsid w:val="006E6D73"/>
    <w:rsid w:val="006F1564"/>
    <w:rsid w:val="006F7320"/>
    <w:rsid w:val="00714EA4"/>
    <w:rsid w:val="00746BAE"/>
    <w:rsid w:val="00752132"/>
    <w:rsid w:val="00770437"/>
    <w:rsid w:val="007779EB"/>
    <w:rsid w:val="007F06C8"/>
    <w:rsid w:val="007F14C8"/>
    <w:rsid w:val="007F467E"/>
    <w:rsid w:val="008048B4"/>
    <w:rsid w:val="008120DE"/>
    <w:rsid w:val="00826CDB"/>
    <w:rsid w:val="0083300D"/>
    <w:rsid w:val="0086694D"/>
    <w:rsid w:val="00867DC3"/>
    <w:rsid w:val="00870100"/>
    <w:rsid w:val="00872E36"/>
    <w:rsid w:val="00882365"/>
    <w:rsid w:val="00893ABB"/>
    <w:rsid w:val="008961A5"/>
    <w:rsid w:val="008B342F"/>
    <w:rsid w:val="008B4716"/>
    <w:rsid w:val="008E424C"/>
    <w:rsid w:val="008E5FBC"/>
    <w:rsid w:val="008E7795"/>
    <w:rsid w:val="008E7859"/>
    <w:rsid w:val="008F0D21"/>
    <w:rsid w:val="00901FA1"/>
    <w:rsid w:val="00917100"/>
    <w:rsid w:val="009252FF"/>
    <w:rsid w:val="00941674"/>
    <w:rsid w:val="00943385"/>
    <w:rsid w:val="00945DC7"/>
    <w:rsid w:val="009636E0"/>
    <w:rsid w:val="00992C77"/>
    <w:rsid w:val="009A0AA7"/>
    <w:rsid w:val="009A20A4"/>
    <w:rsid w:val="009A2968"/>
    <w:rsid w:val="009B09C2"/>
    <w:rsid w:val="009C5AAC"/>
    <w:rsid w:val="009C76AC"/>
    <w:rsid w:val="009D5D9F"/>
    <w:rsid w:val="009E784A"/>
    <w:rsid w:val="009F49D2"/>
    <w:rsid w:val="009F6E1E"/>
    <w:rsid w:val="00A00936"/>
    <w:rsid w:val="00A01C63"/>
    <w:rsid w:val="00A13035"/>
    <w:rsid w:val="00A27E4C"/>
    <w:rsid w:val="00A34809"/>
    <w:rsid w:val="00A34EE6"/>
    <w:rsid w:val="00A4549E"/>
    <w:rsid w:val="00A539C6"/>
    <w:rsid w:val="00A63D2A"/>
    <w:rsid w:val="00A667AB"/>
    <w:rsid w:val="00A90BA6"/>
    <w:rsid w:val="00AC0123"/>
    <w:rsid w:val="00AE3969"/>
    <w:rsid w:val="00AE4425"/>
    <w:rsid w:val="00AF4186"/>
    <w:rsid w:val="00B02B5B"/>
    <w:rsid w:val="00B03461"/>
    <w:rsid w:val="00B0351C"/>
    <w:rsid w:val="00B03F35"/>
    <w:rsid w:val="00B574F7"/>
    <w:rsid w:val="00BA3BEA"/>
    <w:rsid w:val="00BA73B4"/>
    <w:rsid w:val="00BF1DDA"/>
    <w:rsid w:val="00C055C5"/>
    <w:rsid w:val="00C13D74"/>
    <w:rsid w:val="00C1464E"/>
    <w:rsid w:val="00C204B6"/>
    <w:rsid w:val="00C2717E"/>
    <w:rsid w:val="00C33F39"/>
    <w:rsid w:val="00C44DA6"/>
    <w:rsid w:val="00C52A49"/>
    <w:rsid w:val="00CB798F"/>
    <w:rsid w:val="00CC33B6"/>
    <w:rsid w:val="00CD36BE"/>
    <w:rsid w:val="00CE0862"/>
    <w:rsid w:val="00CE2255"/>
    <w:rsid w:val="00CF1629"/>
    <w:rsid w:val="00D157EF"/>
    <w:rsid w:val="00D16354"/>
    <w:rsid w:val="00D17666"/>
    <w:rsid w:val="00D20BFE"/>
    <w:rsid w:val="00D24E86"/>
    <w:rsid w:val="00D471DF"/>
    <w:rsid w:val="00D520D0"/>
    <w:rsid w:val="00D64DD9"/>
    <w:rsid w:val="00D709E9"/>
    <w:rsid w:val="00D71BD6"/>
    <w:rsid w:val="00D73257"/>
    <w:rsid w:val="00D94367"/>
    <w:rsid w:val="00DB7A7E"/>
    <w:rsid w:val="00DC6C35"/>
    <w:rsid w:val="00DD6C01"/>
    <w:rsid w:val="00E11603"/>
    <w:rsid w:val="00E17818"/>
    <w:rsid w:val="00E31CF3"/>
    <w:rsid w:val="00E843CE"/>
    <w:rsid w:val="00E87122"/>
    <w:rsid w:val="00E9507F"/>
    <w:rsid w:val="00E965CC"/>
    <w:rsid w:val="00EA19C0"/>
    <w:rsid w:val="00EA2F4A"/>
    <w:rsid w:val="00EA4936"/>
    <w:rsid w:val="00EC30D8"/>
    <w:rsid w:val="00EC77AF"/>
    <w:rsid w:val="00ED5685"/>
    <w:rsid w:val="00EE7EAC"/>
    <w:rsid w:val="00EF21D2"/>
    <w:rsid w:val="00F03F9B"/>
    <w:rsid w:val="00F1517B"/>
    <w:rsid w:val="00F16734"/>
    <w:rsid w:val="00F23FF4"/>
    <w:rsid w:val="00F3302A"/>
    <w:rsid w:val="00F33B88"/>
    <w:rsid w:val="00F343C8"/>
    <w:rsid w:val="00F44EFD"/>
    <w:rsid w:val="00F536A8"/>
    <w:rsid w:val="00F649B3"/>
    <w:rsid w:val="00F73309"/>
    <w:rsid w:val="00F90344"/>
    <w:rsid w:val="00FF2653"/>
    <w:rsid w:val="00FF5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300D"/>
    <w:pPr>
      <w:widowControl/>
      <w:autoSpaceDE/>
      <w:autoSpaceDN/>
    </w:pPr>
    <w:rPr>
      <w:rFonts w:ascii="Cambria" w:eastAsiaTheme="minorHAnsi" w:hAnsi="Cambria"/>
      <w:szCs w:val="24"/>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rsid w:val="00414BDB"/>
    <w:pPr>
      <w:widowControl w:val="0"/>
      <w:autoSpaceDE w:val="0"/>
      <w:autoSpaceDN w:val="0"/>
      <w:ind w:left="104"/>
      <w:outlineLvl w:val="0"/>
    </w:pPr>
    <w:rPr>
      <w:rFonts w:asciiTheme="majorHAnsi" w:eastAsia="Arial" w:hAnsiTheme="majorHAnsi" w:cs="Arial"/>
      <w:b/>
      <w:bCs/>
      <w:color w:val="365F91" w:themeColor="accent1" w:themeShade="BF"/>
      <w:sz w:val="28"/>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unhideWhenUsed/>
    <w:qFormat/>
    <w:rsid w:val="00634ECB"/>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Titre 3,THeading 3"/>
    <w:basedOn w:val="Normal"/>
    <w:next w:val="Normal"/>
    <w:link w:val="Heading3Char"/>
    <w:uiPriority w:val="9"/>
    <w:qFormat/>
    <w:rsid w:val="009A2968"/>
    <w:pPr>
      <w:keepNext/>
      <w:spacing w:before="240" w:after="60"/>
      <w:ind w:left="720" w:hanging="720"/>
      <w:jc w:val="both"/>
      <w:outlineLvl w:val="2"/>
    </w:pPr>
    <w:rPr>
      <w:rFonts w:asciiTheme="majorHAnsi" w:eastAsia="Times New Roman" w:hAnsiTheme="majorHAnsi" w:cs="Times New Roman"/>
      <w:bCs/>
      <w:color w:val="365F91" w:themeColor="accent1" w:themeShade="BF"/>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Titre 4,heading 41"/>
    <w:basedOn w:val="Normal"/>
    <w:next w:val="Normal"/>
    <w:link w:val="Heading4Char"/>
    <w:uiPriority w:val="9"/>
    <w:qFormat/>
    <w:rsid w:val="00634ECB"/>
    <w:pPr>
      <w:keepNext/>
      <w:spacing w:before="240" w:after="60"/>
      <w:ind w:left="864" w:hanging="864"/>
      <w:jc w:val="both"/>
      <w:outlineLvl w:val="3"/>
    </w:pPr>
    <w:rPr>
      <w:rFonts w:eastAsia="Times New Roman" w:cs="Times New Roman"/>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Titre 5,Alt+5"/>
    <w:basedOn w:val="Normal"/>
    <w:next w:val="Normal"/>
    <w:link w:val="Heading5Char"/>
    <w:uiPriority w:val="9"/>
    <w:qFormat/>
    <w:rsid w:val="00634ECB"/>
    <w:pPr>
      <w:spacing w:before="240" w:after="60"/>
      <w:ind w:left="1008" w:hanging="1008"/>
      <w:jc w:val="both"/>
      <w:outlineLvl w:val="4"/>
    </w:pPr>
    <w:rPr>
      <w:rFonts w:eastAsia="Times New Roman" w:cs="Times New Roman"/>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rsid w:val="00634ECB"/>
    <w:pPr>
      <w:spacing w:before="240" w:after="60"/>
      <w:ind w:left="1152" w:hanging="1152"/>
      <w:jc w:val="both"/>
      <w:outlineLvl w:val="5"/>
    </w:pPr>
    <w:rPr>
      <w:rFonts w:eastAsia="Times New Roman" w:cs="Times New Roman"/>
      <w:b/>
      <w:bCs/>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634ECB"/>
    <w:pPr>
      <w:spacing w:before="240" w:after="60"/>
      <w:ind w:left="1296" w:hanging="1296"/>
      <w:jc w:val="both"/>
      <w:outlineLvl w:val="6"/>
    </w:pPr>
    <w:rPr>
      <w:rFonts w:eastAsia="Times New Roman" w:cs="Times New Roman"/>
    </w:rPr>
  </w:style>
  <w:style w:type="paragraph" w:styleId="Heading8">
    <w:name w:val="heading 8"/>
    <w:aliases w:val="Legal Level 1.1.1.,Center Bold,Table Heading,Table,Tables,Alt+8,Alt+81,Alt+82,Alt+83,Alt+84,Alt+85,Alt+86,Alt+87,Alt+88,Alt+89,Alt+810,Alt+811,Alt+812,Alt+813"/>
    <w:basedOn w:val="Normal"/>
    <w:next w:val="Normal"/>
    <w:link w:val="Heading8Char"/>
    <w:uiPriority w:val="9"/>
    <w:qFormat/>
    <w:rsid w:val="00634ECB"/>
    <w:pPr>
      <w:spacing w:before="240" w:after="60"/>
      <w:ind w:left="1440" w:hanging="1440"/>
      <w:jc w:val="both"/>
      <w:outlineLvl w:val="7"/>
    </w:pPr>
    <w:rPr>
      <w:rFonts w:eastAsia="Times New Roman" w:cs="Times New Roman"/>
      <w:i/>
      <w:iCs/>
    </w:rPr>
  </w:style>
  <w:style w:type="paragraph" w:styleId="Heading9">
    <w:name w:val="heading 9"/>
    <w:aliases w:val="Figure Heading,FH,Titre 10,tt,ft,HF,Figures,Alt+9"/>
    <w:basedOn w:val="Normal"/>
    <w:next w:val="Normal"/>
    <w:link w:val="Heading9Char"/>
    <w:uiPriority w:val="9"/>
    <w:qFormat/>
    <w:rsid w:val="00634ECB"/>
    <w:pPr>
      <w:spacing w:before="240" w:after="60"/>
      <w:ind w:left="1584" w:hanging="1584"/>
      <w:jc w:val="both"/>
      <w:outlineLvl w:val="8"/>
    </w:pPr>
    <w:rPr>
      <w:rFonts w:ascii="Calibri" w:eastAsia="Times New Roman" w:hAnsi="Calibri"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99"/>
    <w:qFormat/>
    <w:pPr>
      <w:widowControl w:val="0"/>
      <w:autoSpaceDE w:val="0"/>
      <w:autoSpaceDN w:val="0"/>
      <w:spacing w:before="1"/>
    </w:pPr>
    <w:rPr>
      <w:rFonts w:ascii="Arial" w:eastAsia="Arial" w:hAnsi="Arial" w:cs="Arial"/>
    </w:rPr>
  </w:style>
  <w:style w:type="paragraph" w:styleId="Title">
    <w:name w:val="Title"/>
    <w:basedOn w:val="Normal"/>
    <w:link w:val="TitleChar"/>
    <w:uiPriority w:val="10"/>
    <w:qFormat/>
    <w:pPr>
      <w:widowControl w:val="0"/>
      <w:autoSpaceDE w:val="0"/>
      <w:autoSpaceDN w:val="0"/>
      <w:spacing w:before="90"/>
      <w:ind w:left="1194"/>
    </w:pPr>
    <w:rPr>
      <w:rFonts w:ascii="Arial" w:eastAsia="Arial" w:hAnsi="Arial" w:cs="Arial"/>
      <w:b/>
      <w:bCs/>
      <w:sz w:val="29"/>
      <w:szCs w:val="29"/>
      <w:u w:val="single" w:color="000000"/>
    </w:rPr>
  </w:style>
  <w:style w:type="paragraph" w:styleId="ListParagraph">
    <w:name w:val="List Paragraph"/>
    <w:basedOn w:val="Normal"/>
    <w:link w:val="ListParagraphChar"/>
    <w:uiPriority w:val="34"/>
    <w:qFormat/>
    <w:pPr>
      <w:widowControl w:val="0"/>
      <w:autoSpaceDE w:val="0"/>
      <w:autoSpaceDN w:val="0"/>
    </w:pPr>
    <w:rPr>
      <w:rFonts w:ascii="Arial" w:eastAsia="Arial" w:hAnsi="Arial" w:cs="Arial"/>
      <w:szCs w:val="22"/>
    </w:rPr>
  </w:style>
  <w:style w:type="paragraph" w:customStyle="1" w:styleId="TableParagraph">
    <w:name w:val="Table Paragraph"/>
    <w:basedOn w:val="Normal"/>
    <w:uiPriority w:val="1"/>
    <w:qFormat/>
    <w:pPr>
      <w:widowControl w:val="0"/>
      <w:autoSpaceDE w:val="0"/>
      <w:autoSpaceDN w:val="0"/>
    </w:pPr>
    <w:rPr>
      <w:rFonts w:ascii="Arial" w:eastAsia="Arial" w:hAnsi="Arial" w:cs="Arial"/>
      <w:szCs w:val="22"/>
    </w:rPr>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widowControl w:val="0"/>
      <w:spacing w:before="100" w:beforeAutospacing="1" w:after="100" w:afterAutospacing="1" w:line="276" w:lineRule="auto"/>
    </w:pPr>
    <w:rPr>
      <w:rFonts w:ascii="Calibri" w:eastAsia="Times New Roman" w:hAnsi="Calibri" w:cs="Times New Roman"/>
      <w:szCs w:val="22"/>
      <w:lang w:eastAsia="zh-TW"/>
    </w:rPr>
  </w:style>
  <w:style w:type="character" w:customStyle="1" w:styleId="BodyTextChar">
    <w:name w:val="Body Text Char"/>
    <w:basedOn w:val="DefaultParagraphFont"/>
    <w:link w:val="BodyText"/>
    <w:uiPriority w:val="99"/>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widowControl w:val="0"/>
      <w:tabs>
        <w:tab w:val="center" w:pos="4680"/>
        <w:tab w:val="right" w:pos="9360"/>
      </w:tabs>
      <w:autoSpaceDE w:val="0"/>
      <w:autoSpaceDN w:val="0"/>
    </w:pPr>
    <w:rPr>
      <w:rFonts w:ascii="Arial" w:eastAsia="Arial" w:hAnsi="Arial" w:cs="Arial"/>
      <w:szCs w:val="22"/>
    </w:r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widowControl w:val="0"/>
      <w:tabs>
        <w:tab w:val="center" w:pos="4680"/>
        <w:tab w:val="right" w:pos="9360"/>
      </w:tabs>
      <w:autoSpaceDE w:val="0"/>
      <w:autoSpaceDN w:val="0"/>
    </w:pPr>
    <w:rPr>
      <w:rFonts w:ascii="Arial" w:eastAsia="Arial" w:hAnsi="Arial" w:cs="Arial"/>
      <w:szCs w:val="22"/>
    </w:r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634ECB"/>
    <w:pPr>
      <w:widowControl w:val="0"/>
      <w:autoSpaceDE w:val="0"/>
      <w:autoSpaceDN w:val="0"/>
    </w:pPr>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634ECB"/>
    <w:rPr>
      <w:rFonts w:ascii="Segoe UI" w:eastAsia="Arial" w:hAnsi="Segoe UI" w:cs="Segoe UI"/>
      <w:sz w:val="18"/>
      <w:szCs w:val="18"/>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634ECB"/>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basedOn w:val="DefaultParagraphFont"/>
    <w:link w:val="Heading3"/>
    <w:uiPriority w:val="9"/>
    <w:rsid w:val="009A2968"/>
    <w:rPr>
      <w:rFonts w:asciiTheme="majorHAnsi" w:eastAsia="Times New Roman" w:hAnsiTheme="majorHAnsi" w:cs="Times New Roman"/>
      <w:bCs/>
      <w:color w:val="365F91" w:themeColor="accent1" w:themeShade="BF"/>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basedOn w:val="DefaultParagraphFont"/>
    <w:link w:val="Heading4"/>
    <w:uiPriority w:val="9"/>
    <w:rsid w:val="00634ECB"/>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basedOn w:val="DefaultParagraphFont"/>
    <w:link w:val="Heading5"/>
    <w:uiPriority w:val="9"/>
    <w:rsid w:val="00634ECB"/>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uiPriority w:val="9"/>
    <w:rsid w:val="00634ECB"/>
    <w:rPr>
      <w:rFonts w:ascii="Cambria" w:eastAsia="Times New Roman" w:hAnsi="Cambria" w:cs="Times New Roman"/>
      <w:b/>
      <w:bC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634ECB"/>
    <w:rPr>
      <w:rFonts w:ascii="Cambria" w:eastAsia="Times New Roman" w:hAnsi="Cambria" w:cs="Times New Roman"/>
      <w:sz w:val="24"/>
      <w:szCs w:val="24"/>
    </w:rPr>
  </w:style>
  <w:style w:type="character" w:customStyle="1" w:styleId="Heading8Char">
    <w:name w:val="Heading 8 Char"/>
    <w:aliases w:val="Legal Level 1.1.1. Char,Center Bold Char,Table Heading Char,Table Char,Tables Char,Alt+8 Char,Alt+81 Char,Alt+82 Char,Alt+83 Char,Alt+84 Char,Alt+85 Char,Alt+86 Char,Alt+87 Char,Alt+88 Char,Alt+89 Char,Alt+810 Char,Alt+811 Char"/>
    <w:basedOn w:val="DefaultParagraphFont"/>
    <w:link w:val="Heading8"/>
    <w:uiPriority w:val="9"/>
    <w:rsid w:val="00634ECB"/>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basedOn w:val="DefaultParagraphFont"/>
    <w:link w:val="Heading9"/>
    <w:uiPriority w:val="9"/>
    <w:rsid w:val="00634ECB"/>
    <w:rPr>
      <w:rFonts w:ascii="Calibri" w:eastAsia="Times New Roman" w:hAnsi="Calibri" w:cs="Times New Roman"/>
    </w:rPr>
  </w:style>
  <w:style w:type="table" w:styleId="TableGrid">
    <w:name w:val="Table Grid"/>
    <w:basedOn w:val="TableNormal"/>
    <w:rsid w:val="00634ECB"/>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414BDB"/>
    <w:rPr>
      <w:rFonts w:asciiTheme="majorHAnsi" w:eastAsia="Arial" w:hAnsiTheme="majorHAnsi" w:cs="Arial"/>
      <w:b/>
      <w:bCs/>
      <w:color w:val="365F91" w:themeColor="accent1" w:themeShade="BF"/>
      <w:sz w:val="28"/>
      <w:szCs w:val="24"/>
    </w:rPr>
  </w:style>
  <w:style w:type="character" w:styleId="CommentReference">
    <w:name w:val="annotation reference"/>
    <w:uiPriority w:val="99"/>
    <w:semiHidden/>
    <w:unhideWhenUsed/>
    <w:rsid w:val="00634ECB"/>
    <w:rPr>
      <w:sz w:val="16"/>
      <w:szCs w:val="16"/>
    </w:rPr>
  </w:style>
  <w:style w:type="paragraph" w:styleId="CommentText">
    <w:name w:val="annotation text"/>
    <w:basedOn w:val="Normal"/>
    <w:link w:val="CommentTextChar"/>
    <w:uiPriority w:val="99"/>
    <w:unhideWhenUsed/>
    <w:rsid w:val="00634ECB"/>
    <w:pPr>
      <w:jc w:val="both"/>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rsid w:val="00634ECB"/>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4ECB"/>
    <w:rPr>
      <w:b/>
      <w:bCs/>
    </w:rPr>
  </w:style>
  <w:style w:type="character" w:customStyle="1" w:styleId="CommentSubjectChar">
    <w:name w:val="Comment Subject Char"/>
    <w:basedOn w:val="CommentTextChar"/>
    <w:link w:val="CommentSubject"/>
    <w:uiPriority w:val="99"/>
    <w:semiHidden/>
    <w:rsid w:val="00634ECB"/>
    <w:rPr>
      <w:rFonts w:ascii="Times New Roman" w:eastAsia="MS Mincho" w:hAnsi="Times New Roman" w:cs="Times New Roman"/>
      <w:b/>
      <w:bCs/>
      <w:sz w:val="20"/>
      <w:szCs w:val="20"/>
    </w:rPr>
  </w:style>
  <w:style w:type="paragraph" w:styleId="FootnoteText">
    <w:name w:val="footnote text"/>
    <w:basedOn w:val="Normal"/>
    <w:link w:val="FootnoteTextChar"/>
    <w:uiPriority w:val="99"/>
    <w:semiHidden/>
    <w:unhideWhenUsed/>
    <w:rsid w:val="00634ECB"/>
    <w:pPr>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semiHidden/>
    <w:rsid w:val="00634ECB"/>
    <w:rPr>
      <w:rFonts w:ascii="Times New Roman" w:eastAsia="MS Mincho" w:hAnsi="Times New Roman" w:cs="Times New Roman"/>
      <w:sz w:val="20"/>
      <w:szCs w:val="20"/>
    </w:rPr>
  </w:style>
  <w:style w:type="character" w:styleId="FootnoteReference">
    <w:name w:val="footnote reference"/>
    <w:basedOn w:val="DefaultParagraphFont"/>
    <w:uiPriority w:val="99"/>
    <w:semiHidden/>
    <w:unhideWhenUsed/>
    <w:rsid w:val="00634ECB"/>
    <w:rPr>
      <w:vertAlign w:val="superscript"/>
    </w:rPr>
  </w:style>
  <w:style w:type="character" w:styleId="PageNumber">
    <w:name w:val="page number"/>
    <w:basedOn w:val="DefaultParagraphFont"/>
    <w:uiPriority w:val="99"/>
    <w:semiHidden/>
    <w:unhideWhenUsed/>
    <w:rsid w:val="00634ECB"/>
  </w:style>
  <w:style w:type="paragraph" w:styleId="Revision">
    <w:name w:val="Revision"/>
    <w:hidden/>
    <w:uiPriority w:val="71"/>
    <w:rsid w:val="00634ECB"/>
    <w:pPr>
      <w:widowControl/>
      <w:autoSpaceDE/>
      <w:autoSpaceDN/>
    </w:pPr>
    <w:rPr>
      <w:rFonts w:ascii="Times New Roman" w:eastAsia="MS Mincho" w:hAnsi="Times New Roman" w:cs="Times New Roman"/>
      <w:sz w:val="24"/>
      <w:szCs w:val="24"/>
    </w:rPr>
  </w:style>
  <w:style w:type="paragraph" w:styleId="Caption">
    <w:name w:val="caption"/>
    <w:aliases w:val="FigureCaption"/>
    <w:basedOn w:val="Normal"/>
    <w:next w:val="Normal"/>
    <w:link w:val="CaptionChar"/>
    <w:uiPriority w:val="35"/>
    <w:unhideWhenUsed/>
    <w:qFormat/>
    <w:rsid w:val="00634ECB"/>
    <w:pPr>
      <w:spacing w:after="200"/>
      <w:jc w:val="both"/>
    </w:pPr>
    <w:rPr>
      <w:rFonts w:ascii="Times New Roman" w:eastAsia="MS Mincho" w:hAnsi="Times New Roman" w:cs="Times New Roman"/>
      <w:i/>
      <w:iCs/>
      <w:color w:val="1F497D" w:themeColor="text2"/>
      <w:sz w:val="18"/>
      <w:szCs w:val="18"/>
    </w:rPr>
  </w:style>
  <w:style w:type="character" w:customStyle="1" w:styleId="CaptionChar">
    <w:name w:val="Caption Char"/>
    <w:aliases w:val="FigureCaption Char"/>
    <w:link w:val="Caption"/>
    <w:locked/>
    <w:rsid w:val="00634ECB"/>
    <w:rPr>
      <w:rFonts w:ascii="Times New Roman" w:eastAsia="MS Mincho" w:hAnsi="Times New Roman" w:cs="Times New Roman"/>
      <w:i/>
      <w:iCs/>
      <w:color w:val="1F497D" w:themeColor="text2"/>
      <w:sz w:val="18"/>
      <w:szCs w:val="18"/>
    </w:rPr>
  </w:style>
  <w:style w:type="paragraph" w:customStyle="1" w:styleId="Default">
    <w:name w:val="Default"/>
    <w:rsid w:val="00634ECB"/>
    <w:pPr>
      <w:widowControl/>
      <w:adjustRightInd w:val="0"/>
    </w:pPr>
    <w:rPr>
      <w:rFonts w:ascii="Times New Roman" w:eastAsia="MS Mincho" w:hAnsi="Times New Roman" w:cs="Times New Roman"/>
      <w:color w:val="000000"/>
      <w:sz w:val="24"/>
      <w:szCs w:val="24"/>
    </w:rPr>
  </w:style>
  <w:style w:type="paragraph" w:customStyle="1" w:styleId="Tabletitle">
    <w:name w:val="Table title"/>
    <w:basedOn w:val="Normal"/>
    <w:next w:val="Normal"/>
    <w:link w:val="TabletitleChar"/>
    <w:rsid w:val="00634ECB"/>
    <w:pPr>
      <w:keepNext/>
      <w:suppressAutoHyphens/>
      <w:spacing w:before="120" w:after="120" w:line="230" w:lineRule="exact"/>
      <w:jc w:val="center"/>
    </w:pPr>
    <w:rPr>
      <w:rFonts w:ascii="Arial" w:eastAsia="MS Mincho" w:hAnsi="Arial" w:cs="Times New Roman"/>
      <w:b/>
      <w:sz w:val="20"/>
      <w:szCs w:val="20"/>
      <w:lang w:val="de-DE" w:eastAsia="ja-JP"/>
    </w:rPr>
  </w:style>
  <w:style w:type="character" w:customStyle="1" w:styleId="ISOCode">
    <w:name w:val="ISOCode"/>
    <w:basedOn w:val="DefaultParagraphFont"/>
    <w:rsid w:val="00634ECB"/>
    <w:rPr>
      <w:rFonts w:ascii="Courier New" w:hAnsi="Courier New" w:cs="Courier New"/>
      <w:b w:val="0"/>
      <w:i w:val="0"/>
      <w:sz w:val="22"/>
      <w:lang w:val="en-US"/>
    </w:rPr>
  </w:style>
  <w:style w:type="character" w:customStyle="1" w:styleId="TablebodyChar">
    <w:name w:val="Table body Char"/>
    <w:link w:val="Tablebody"/>
    <w:locked/>
    <w:rsid w:val="00634ECB"/>
    <w:rPr>
      <w:rFonts w:ascii="Cambria" w:eastAsia="Calibri" w:hAnsi="Cambria"/>
      <w:lang w:val="en-GB"/>
    </w:rPr>
  </w:style>
  <w:style w:type="paragraph" w:customStyle="1" w:styleId="Tablebody">
    <w:name w:val="Table body"/>
    <w:basedOn w:val="Normal"/>
    <w:link w:val="TablebodyChar"/>
    <w:rsid w:val="00634ECB"/>
    <w:pPr>
      <w:spacing w:before="60" w:after="60" w:line="210" w:lineRule="atLeast"/>
    </w:pPr>
    <w:rPr>
      <w:rFonts w:eastAsia="Calibri"/>
      <w:szCs w:val="22"/>
      <w:lang w:val="en-GB"/>
    </w:rPr>
  </w:style>
  <w:style w:type="paragraph" w:customStyle="1" w:styleId="Tableheader">
    <w:name w:val="Table header"/>
    <w:basedOn w:val="Tablebody"/>
    <w:link w:val="TableheaderChar"/>
    <w:rsid w:val="00634ECB"/>
  </w:style>
  <w:style w:type="character" w:customStyle="1" w:styleId="ISOCodebold">
    <w:name w:val="ISOCode_bold"/>
    <w:basedOn w:val="DefaultParagraphFont"/>
    <w:rsid w:val="00634ECB"/>
    <w:rPr>
      <w:rFonts w:ascii="Courier New" w:hAnsi="Courier New" w:cs="Courier New"/>
      <w:b/>
      <w:i w:val="0"/>
      <w:sz w:val="22"/>
      <w:lang w:val="en-US"/>
    </w:rPr>
  </w:style>
  <w:style w:type="character" w:customStyle="1" w:styleId="TableheaderChar">
    <w:name w:val="Table header Char"/>
    <w:basedOn w:val="TablebodyChar"/>
    <w:link w:val="Tableheader"/>
    <w:rsid w:val="00634ECB"/>
    <w:rPr>
      <w:rFonts w:ascii="Cambria" w:eastAsia="Calibri" w:hAnsi="Cambria"/>
      <w:lang w:val="en-GB"/>
    </w:rPr>
  </w:style>
  <w:style w:type="character" w:customStyle="1" w:styleId="TabletitleChar">
    <w:name w:val="Table title Char"/>
    <w:link w:val="Tabletitle"/>
    <w:rsid w:val="00634ECB"/>
    <w:rPr>
      <w:rFonts w:ascii="Arial" w:eastAsia="MS Mincho" w:hAnsi="Arial" w:cs="Times New Roman"/>
      <w:b/>
      <w:sz w:val="20"/>
      <w:szCs w:val="20"/>
      <w:lang w:val="de-DE" w:eastAsia="ja-JP"/>
    </w:rPr>
  </w:style>
  <w:style w:type="paragraph" w:customStyle="1" w:styleId="Code">
    <w:name w:val="Code"/>
    <w:basedOn w:val="Normal"/>
    <w:qFormat/>
    <w:rsid w:val="0083300D"/>
    <w:pPr>
      <w:tabs>
        <w:tab w:val="left" w:pos="1368"/>
      </w:tabs>
      <w:spacing w:after="240" w:line="220" w:lineRule="atLeast"/>
      <w:ind w:left="403"/>
      <w:jc w:val="both"/>
    </w:pPr>
    <w:rPr>
      <w:rFonts w:ascii="Courier New" w:eastAsia="Calibri" w:hAnsi="Courier New" w:cs="Times New Roman"/>
      <w:sz w:val="20"/>
      <w:szCs w:val="22"/>
      <w:lang w:val="en-GB"/>
    </w:rPr>
  </w:style>
  <w:style w:type="paragraph" w:customStyle="1" w:styleId="ListNumber1">
    <w:name w:val="List Number 1"/>
    <w:basedOn w:val="Normal"/>
    <w:rsid w:val="00634ECB"/>
    <w:pPr>
      <w:tabs>
        <w:tab w:val="left" w:pos="403"/>
      </w:tabs>
      <w:spacing w:after="240" w:line="240" w:lineRule="atLeast"/>
      <w:ind w:left="403" w:hanging="403"/>
      <w:jc w:val="both"/>
    </w:pPr>
    <w:rPr>
      <w:rFonts w:eastAsia="Calibri" w:cs="Times New Roman"/>
      <w:szCs w:val="22"/>
      <w:lang w:val="en-GB"/>
    </w:rPr>
  </w:style>
  <w:style w:type="paragraph" w:styleId="TOCHeading">
    <w:name w:val="TOC Heading"/>
    <w:basedOn w:val="Heading1"/>
    <w:next w:val="Normal"/>
    <w:uiPriority w:val="39"/>
    <w:unhideWhenUsed/>
    <w:qFormat/>
    <w:rsid w:val="00634ECB"/>
    <w:pPr>
      <w:keepNext/>
      <w:keepLines/>
      <w:widowControl/>
      <w:autoSpaceDE/>
      <w:autoSpaceDN/>
      <w:spacing w:before="240" w:line="259" w:lineRule="auto"/>
      <w:ind w:left="0"/>
      <w:outlineLvl w:val="9"/>
    </w:pPr>
    <w:rPr>
      <w:rFonts w:eastAsiaTheme="majorEastAsia" w:cstheme="majorBidi"/>
      <w:b w:val="0"/>
      <w:bCs w:val="0"/>
      <w:sz w:val="32"/>
      <w:szCs w:val="32"/>
    </w:rPr>
  </w:style>
  <w:style w:type="paragraph" w:styleId="TOC1">
    <w:name w:val="toc 1"/>
    <w:basedOn w:val="Normal"/>
    <w:next w:val="Normal"/>
    <w:autoRedefine/>
    <w:uiPriority w:val="39"/>
    <w:unhideWhenUsed/>
    <w:rsid w:val="00634ECB"/>
    <w:pPr>
      <w:spacing w:after="100"/>
      <w:jc w:val="both"/>
    </w:pPr>
    <w:rPr>
      <w:rFonts w:ascii="Times New Roman" w:eastAsia="MS Mincho" w:hAnsi="Times New Roman" w:cs="Times New Roman"/>
    </w:rPr>
  </w:style>
  <w:style w:type="paragraph" w:styleId="TOC2">
    <w:name w:val="toc 2"/>
    <w:basedOn w:val="Normal"/>
    <w:next w:val="Normal"/>
    <w:autoRedefine/>
    <w:uiPriority w:val="39"/>
    <w:unhideWhenUsed/>
    <w:rsid w:val="00634ECB"/>
    <w:pPr>
      <w:spacing w:after="100"/>
      <w:ind w:left="240"/>
      <w:jc w:val="both"/>
    </w:pPr>
    <w:rPr>
      <w:rFonts w:ascii="Times New Roman" w:eastAsia="MS Mincho" w:hAnsi="Times New Roman" w:cs="Times New Roman"/>
    </w:rPr>
  </w:style>
  <w:style w:type="paragraph" w:styleId="TOC3">
    <w:name w:val="toc 3"/>
    <w:basedOn w:val="Normal"/>
    <w:next w:val="Normal"/>
    <w:autoRedefine/>
    <w:uiPriority w:val="39"/>
    <w:unhideWhenUsed/>
    <w:rsid w:val="00634ECB"/>
    <w:pPr>
      <w:spacing w:after="100"/>
      <w:ind w:left="480"/>
      <w:jc w:val="both"/>
    </w:pPr>
    <w:rPr>
      <w:rFonts w:ascii="Times New Roman" w:eastAsia="MS Mincho" w:hAnsi="Times New Roman" w:cs="Times New Roman"/>
    </w:rPr>
  </w:style>
  <w:style w:type="character" w:styleId="HTMLCode">
    <w:name w:val="HTML Code"/>
    <w:basedOn w:val="DefaultParagraphFont"/>
    <w:uiPriority w:val="99"/>
    <w:semiHidden/>
    <w:unhideWhenUsed/>
    <w:rsid w:val="00634ECB"/>
    <w:rPr>
      <w:rFonts w:ascii="Courier New" w:eastAsia="Times New Roman" w:hAnsi="Courier New" w:cs="Courier New"/>
      <w:sz w:val="20"/>
      <w:szCs w:val="20"/>
    </w:rPr>
  </w:style>
  <w:style w:type="character" w:styleId="Emphasis">
    <w:name w:val="Emphasis"/>
    <w:basedOn w:val="DefaultParagraphFont"/>
    <w:uiPriority w:val="20"/>
    <w:qFormat/>
    <w:rsid w:val="00634ECB"/>
    <w:rPr>
      <w:i/>
      <w:iCs/>
    </w:rPr>
  </w:style>
  <w:style w:type="character" w:styleId="FollowedHyperlink">
    <w:name w:val="FollowedHyperlink"/>
    <w:basedOn w:val="DefaultParagraphFont"/>
    <w:uiPriority w:val="99"/>
    <w:semiHidden/>
    <w:unhideWhenUsed/>
    <w:rsid w:val="00634ECB"/>
    <w:rPr>
      <w:color w:val="800080" w:themeColor="followedHyperlink"/>
      <w:u w:val="single"/>
    </w:rPr>
  </w:style>
  <w:style w:type="paragraph" w:styleId="ListBullet">
    <w:name w:val="List Bullet"/>
    <w:basedOn w:val="Normal"/>
    <w:rsid w:val="00634ECB"/>
    <w:pPr>
      <w:numPr>
        <w:numId w:val="18"/>
      </w:numPr>
      <w:spacing w:after="100"/>
      <w:jc w:val="both"/>
    </w:pPr>
    <w:rPr>
      <w:rFonts w:ascii="Times New Roman" w:eastAsia="Batang" w:hAnsi="Times New Roman" w:cs="Times New Roman"/>
      <w:szCs w:val="22"/>
    </w:rPr>
  </w:style>
  <w:style w:type="table" w:customStyle="1" w:styleId="2">
    <w:name w:val="表 (格子)2"/>
    <w:basedOn w:val="TableNormal"/>
    <w:rsid w:val="00CC33B6"/>
    <w:rPr>
      <w:rFonts w:ascii="Calibri" w:eastAsia="Times New Roman"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882365"/>
    <w:rPr>
      <w:rFonts w:ascii="Arial" w:eastAsia="Arial" w:hAnsi="Arial" w:cs="Arial"/>
    </w:rPr>
  </w:style>
  <w:style w:type="character" w:customStyle="1" w:styleId="s2">
    <w:name w:val="s2"/>
    <w:basedOn w:val="DefaultParagraphFont"/>
    <w:rsid w:val="00882365"/>
  </w:style>
  <w:style w:type="paragraph" w:styleId="Bibliography">
    <w:name w:val="Bibliography"/>
    <w:basedOn w:val="Normal"/>
    <w:next w:val="Normal"/>
    <w:uiPriority w:val="37"/>
    <w:semiHidden/>
    <w:unhideWhenUsed/>
    <w:rsid w:val="00E31CF3"/>
  </w:style>
  <w:style w:type="table" w:styleId="GridTable4-Accent2">
    <w:name w:val="Grid Table 4 Accent 2"/>
    <w:basedOn w:val="TableNormal"/>
    <w:uiPriority w:val="49"/>
    <w:rsid w:val="0058464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mb-0">
    <w:name w:val="mb-0"/>
    <w:basedOn w:val="Normal"/>
    <w:rsid w:val="00153871"/>
    <w:pPr>
      <w:spacing w:before="100" w:beforeAutospacing="1" w:after="100" w:afterAutospacing="1"/>
    </w:pPr>
    <w:rPr>
      <w:rFonts w:ascii="Times New Roman" w:eastAsia="Times New Roman" w:hAnsi="Times New Roman" w:cs="Times New Roman"/>
    </w:rPr>
  </w:style>
  <w:style w:type="character" w:customStyle="1" w:styleId="TitleChar">
    <w:name w:val="Title Char"/>
    <w:basedOn w:val="DefaultParagraphFont"/>
    <w:link w:val="Title"/>
    <w:uiPriority w:val="10"/>
    <w:rsid w:val="0057330A"/>
    <w:rPr>
      <w:rFonts w:ascii="Arial" w:eastAsia="Arial" w:hAnsi="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05128">
      <w:bodyDiv w:val="1"/>
      <w:marLeft w:val="0"/>
      <w:marRight w:val="0"/>
      <w:marTop w:val="0"/>
      <w:marBottom w:val="0"/>
      <w:divBdr>
        <w:top w:val="none" w:sz="0" w:space="0" w:color="auto"/>
        <w:left w:val="none" w:sz="0" w:space="0" w:color="auto"/>
        <w:bottom w:val="none" w:sz="0" w:space="0" w:color="auto"/>
        <w:right w:val="none" w:sz="0" w:space="0" w:color="auto"/>
      </w:divBdr>
    </w:div>
    <w:div w:id="153306066">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595187">
      <w:bodyDiv w:val="1"/>
      <w:marLeft w:val="0"/>
      <w:marRight w:val="0"/>
      <w:marTop w:val="0"/>
      <w:marBottom w:val="0"/>
      <w:divBdr>
        <w:top w:val="none" w:sz="0" w:space="0" w:color="auto"/>
        <w:left w:val="none" w:sz="0" w:space="0" w:color="auto"/>
        <w:bottom w:val="none" w:sz="0" w:space="0" w:color="auto"/>
        <w:right w:val="none" w:sz="0" w:space="0" w:color="auto"/>
      </w:divBdr>
    </w:div>
    <w:div w:id="417485836">
      <w:bodyDiv w:val="1"/>
      <w:marLeft w:val="0"/>
      <w:marRight w:val="0"/>
      <w:marTop w:val="0"/>
      <w:marBottom w:val="0"/>
      <w:divBdr>
        <w:top w:val="none" w:sz="0" w:space="0" w:color="auto"/>
        <w:left w:val="none" w:sz="0" w:space="0" w:color="auto"/>
        <w:bottom w:val="none" w:sz="0" w:space="0" w:color="auto"/>
        <w:right w:val="none" w:sz="0" w:space="0" w:color="auto"/>
      </w:divBdr>
    </w:div>
    <w:div w:id="501119996">
      <w:bodyDiv w:val="1"/>
      <w:marLeft w:val="0"/>
      <w:marRight w:val="0"/>
      <w:marTop w:val="0"/>
      <w:marBottom w:val="0"/>
      <w:divBdr>
        <w:top w:val="none" w:sz="0" w:space="0" w:color="auto"/>
        <w:left w:val="none" w:sz="0" w:space="0" w:color="auto"/>
        <w:bottom w:val="none" w:sz="0" w:space="0" w:color="auto"/>
        <w:right w:val="none" w:sz="0" w:space="0" w:color="auto"/>
      </w:divBdr>
    </w:div>
    <w:div w:id="65522993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73447">
      <w:bodyDiv w:val="1"/>
      <w:marLeft w:val="0"/>
      <w:marRight w:val="0"/>
      <w:marTop w:val="0"/>
      <w:marBottom w:val="0"/>
      <w:divBdr>
        <w:top w:val="none" w:sz="0" w:space="0" w:color="auto"/>
        <w:left w:val="none" w:sz="0" w:space="0" w:color="auto"/>
        <w:bottom w:val="none" w:sz="0" w:space="0" w:color="auto"/>
        <w:right w:val="none" w:sz="0" w:space="0" w:color="auto"/>
      </w:divBdr>
    </w:div>
    <w:div w:id="925454069">
      <w:bodyDiv w:val="1"/>
      <w:marLeft w:val="0"/>
      <w:marRight w:val="0"/>
      <w:marTop w:val="0"/>
      <w:marBottom w:val="0"/>
      <w:divBdr>
        <w:top w:val="none" w:sz="0" w:space="0" w:color="auto"/>
        <w:left w:val="none" w:sz="0" w:space="0" w:color="auto"/>
        <w:bottom w:val="none" w:sz="0" w:space="0" w:color="auto"/>
        <w:right w:val="none" w:sz="0" w:space="0" w:color="auto"/>
      </w:divBdr>
    </w:div>
    <w:div w:id="980577871">
      <w:bodyDiv w:val="1"/>
      <w:marLeft w:val="0"/>
      <w:marRight w:val="0"/>
      <w:marTop w:val="0"/>
      <w:marBottom w:val="0"/>
      <w:divBdr>
        <w:top w:val="none" w:sz="0" w:space="0" w:color="auto"/>
        <w:left w:val="none" w:sz="0" w:space="0" w:color="auto"/>
        <w:bottom w:val="none" w:sz="0" w:space="0" w:color="auto"/>
        <w:right w:val="none" w:sz="0" w:space="0" w:color="auto"/>
      </w:divBdr>
    </w:div>
    <w:div w:id="1219054709">
      <w:bodyDiv w:val="1"/>
      <w:marLeft w:val="0"/>
      <w:marRight w:val="0"/>
      <w:marTop w:val="0"/>
      <w:marBottom w:val="0"/>
      <w:divBdr>
        <w:top w:val="none" w:sz="0" w:space="0" w:color="auto"/>
        <w:left w:val="none" w:sz="0" w:space="0" w:color="auto"/>
        <w:bottom w:val="none" w:sz="0" w:space="0" w:color="auto"/>
        <w:right w:val="none" w:sz="0" w:space="0" w:color="auto"/>
      </w:divBdr>
    </w:div>
    <w:div w:id="1282616368">
      <w:bodyDiv w:val="1"/>
      <w:marLeft w:val="0"/>
      <w:marRight w:val="0"/>
      <w:marTop w:val="0"/>
      <w:marBottom w:val="0"/>
      <w:divBdr>
        <w:top w:val="none" w:sz="0" w:space="0" w:color="auto"/>
        <w:left w:val="none" w:sz="0" w:space="0" w:color="auto"/>
        <w:bottom w:val="none" w:sz="0" w:space="0" w:color="auto"/>
        <w:right w:val="none" w:sz="0" w:space="0" w:color="auto"/>
      </w:divBdr>
    </w:div>
    <w:div w:id="1321273918">
      <w:bodyDiv w:val="1"/>
      <w:marLeft w:val="0"/>
      <w:marRight w:val="0"/>
      <w:marTop w:val="0"/>
      <w:marBottom w:val="0"/>
      <w:divBdr>
        <w:top w:val="none" w:sz="0" w:space="0" w:color="auto"/>
        <w:left w:val="none" w:sz="0" w:space="0" w:color="auto"/>
        <w:bottom w:val="none" w:sz="0" w:space="0" w:color="auto"/>
        <w:right w:val="none" w:sz="0" w:space="0" w:color="auto"/>
      </w:divBdr>
    </w:div>
    <w:div w:id="1396079268">
      <w:bodyDiv w:val="1"/>
      <w:marLeft w:val="0"/>
      <w:marRight w:val="0"/>
      <w:marTop w:val="0"/>
      <w:marBottom w:val="0"/>
      <w:divBdr>
        <w:top w:val="none" w:sz="0" w:space="0" w:color="auto"/>
        <w:left w:val="none" w:sz="0" w:space="0" w:color="auto"/>
        <w:bottom w:val="none" w:sz="0" w:space="0" w:color="auto"/>
        <w:right w:val="none" w:sz="0" w:space="0" w:color="auto"/>
      </w:divBdr>
    </w:div>
    <w:div w:id="1423141745">
      <w:bodyDiv w:val="1"/>
      <w:marLeft w:val="0"/>
      <w:marRight w:val="0"/>
      <w:marTop w:val="0"/>
      <w:marBottom w:val="0"/>
      <w:divBdr>
        <w:top w:val="none" w:sz="0" w:space="0" w:color="auto"/>
        <w:left w:val="none" w:sz="0" w:space="0" w:color="auto"/>
        <w:bottom w:val="none" w:sz="0" w:space="0" w:color="auto"/>
        <w:right w:val="none" w:sz="0" w:space="0" w:color="auto"/>
      </w:divBdr>
    </w:div>
    <w:div w:id="1471437515">
      <w:bodyDiv w:val="1"/>
      <w:marLeft w:val="0"/>
      <w:marRight w:val="0"/>
      <w:marTop w:val="0"/>
      <w:marBottom w:val="0"/>
      <w:divBdr>
        <w:top w:val="none" w:sz="0" w:space="0" w:color="auto"/>
        <w:left w:val="none" w:sz="0" w:space="0" w:color="auto"/>
        <w:bottom w:val="none" w:sz="0" w:space="0" w:color="auto"/>
        <w:right w:val="none" w:sz="0" w:space="0" w:color="auto"/>
      </w:divBdr>
    </w:div>
    <w:div w:id="1517228464">
      <w:bodyDiv w:val="1"/>
      <w:marLeft w:val="0"/>
      <w:marRight w:val="0"/>
      <w:marTop w:val="0"/>
      <w:marBottom w:val="0"/>
      <w:divBdr>
        <w:top w:val="none" w:sz="0" w:space="0" w:color="auto"/>
        <w:left w:val="none" w:sz="0" w:space="0" w:color="auto"/>
        <w:bottom w:val="none" w:sz="0" w:space="0" w:color="auto"/>
        <w:right w:val="none" w:sz="0" w:space="0" w:color="auto"/>
      </w:divBdr>
    </w:div>
    <w:div w:id="1969628410">
      <w:bodyDiv w:val="1"/>
      <w:marLeft w:val="0"/>
      <w:marRight w:val="0"/>
      <w:marTop w:val="0"/>
      <w:marBottom w:val="0"/>
      <w:divBdr>
        <w:top w:val="none" w:sz="0" w:space="0" w:color="auto"/>
        <w:left w:val="none" w:sz="0" w:space="0" w:color="auto"/>
        <w:bottom w:val="none" w:sz="0" w:space="0" w:color="auto"/>
        <w:right w:val="none" w:sz="0" w:space="0" w:color="auto"/>
      </w:divBdr>
    </w:div>
    <w:div w:id="2114399946">
      <w:bodyDiv w:val="1"/>
      <w:marLeft w:val="0"/>
      <w:marRight w:val="0"/>
      <w:marTop w:val="0"/>
      <w:marBottom w:val="0"/>
      <w:divBdr>
        <w:top w:val="none" w:sz="0" w:space="0" w:color="auto"/>
        <w:left w:val="none" w:sz="0" w:space="0" w:color="auto"/>
        <w:bottom w:val="none" w:sz="0" w:space="0" w:color="auto"/>
        <w:right w:val="none" w:sz="0" w:space="0" w:color="auto"/>
      </w:divBdr>
    </w:div>
    <w:div w:id="21361739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pegx.int-evry.fr/software/MPEG/Systems/SceneDescription/test-assets"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yperlink" Target="http://mpegx.int-evry.fr/software/MPEG/Systems/SceneDescription/software/23090-24-gltf-validator/-/issues" TargetMode="External"/><Relationship Id="rId2" Type="http://schemas.openxmlformats.org/officeDocument/2006/relationships/customXml" Target="../customXml/item2.xml"/><Relationship Id="rId16" Type="http://schemas.openxmlformats.org/officeDocument/2006/relationships/hyperlink" Target="http://mpegx.int-evry.fr/software/MPEG/Systems/SceneDescription/test-assets" TargetMode="External"/><Relationship Id="rId20" Type="http://schemas.openxmlformats.org/officeDocument/2006/relationships/hyperlink" Target="mailto:bouazizi@qti.qualcom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creativecommons.org/licenses/by/4.0/"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mpegx.int-evry.fr/software/MPEG/Systems/SceneDescription/test-asse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pegfs.int-evry.fr/mpegcontent/ws-mpegcontent/MPEG-I/Part14-SceneDescription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C06B0285D8EA40A79E3138F2A057DF" ma:contentTypeVersion="10" ma:contentTypeDescription="Create a new document." ma:contentTypeScope="" ma:versionID="1123b10b5fd3273a90bfa85d31aeae96">
  <xsd:schema xmlns:xsd="http://www.w3.org/2001/XMLSchema" xmlns:xs="http://www.w3.org/2001/XMLSchema" xmlns:p="http://schemas.microsoft.com/office/2006/metadata/properties" xmlns:ns2="75b512c1-f763-47fe-9786-098e109fca1e" xmlns:ns3="014640a8-22d6-43bc-87e9-aa6b97f98cbb" targetNamespace="http://schemas.microsoft.com/office/2006/metadata/properties" ma:root="true" ma:fieldsID="0fea392419f94b60463add3f3e7d3f4d" ns2:_="" ns3:_="">
    <xsd:import namespace="75b512c1-f763-47fe-9786-098e109fca1e"/>
    <xsd:import namespace="014640a8-22d6-43bc-87e9-aa6b97f98cb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b512c1-f763-47fe-9786-098e109fca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4640a8-22d6-43bc-87e9-aa6b97f98c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C8A8B2-0AFA-42E2-A583-AF59157D6593}">
  <ds:schemaRefs>
    <ds:schemaRef ds:uri="http://schemas.openxmlformats.org/officeDocument/2006/bibliography"/>
  </ds:schemaRefs>
</ds:datastoreItem>
</file>

<file path=customXml/itemProps2.xml><?xml version="1.0" encoding="utf-8"?>
<ds:datastoreItem xmlns:ds="http://schemas.openxmlformats.org/officeDocument/2006/customXml" ds:itemID="{BE5659F6-0522-439B-8666-E333DCB80B4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732E75-FCAC-4BC9-89AB-B9FEA0E31B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b512c1-f763-47fe-9786-098e109fca1e"/>
    <ds:schemaRef ds:uri="014640a8-22d6-43bc-87e9-aa6b97f98c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B2E3D4-24E0-4E50-A28B-732DB3A7E1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10</Pages>
  <Words>2848</Words>
  <Characters>16236</Characters>
  <Application>Microsoft Office Word</Application>
  <DocSecurity>0</DocSecurity>
  <Lines>135</Lines>
  <Paragraphs>38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Gurdeep Bhullar</cp:lastModifiedBy>
  <cp:revision>114</cp:revision>
  <dcterms:created xsi:type="dcterms:W3CDTF">2022-12-01T19:06:00Z</dcterms:created>
  <dcterms:modified xsi:type="dcterms:W3CDTF">2023-05-19T16:38:00Z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0x01010072C06B0285D8EA40A79E3138F2A057DF</vt:lpwstr>
  </property>
</Properties>
</file>